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rsidR="009C507A" w:rsidRPr="008A02F9" w:rsidRDefault="009C507A" w:rsidP="009C507A">
      <w:pPr>
        <w:pStyle w:val="BodyTextIndent"/>
        <w:spacing w:line="240" w:lineRule="auto"/>
        <w:jc w:val="center"/>
        <w:rPr>
          <w:rFonts w:ascii="GHEA Grapalat" w:hAnsi="GHEA Grapalat"/>
          <w:i w:val="0"/>
          <w:lang w:val="hy-AM"/>
        </w:rPr>
      </w:pPr>
      <w:r>
        <w:rPr>
          <w:rFonts w:ascii="GHEA Grapalat" w:hAnsi="GHEA Grapalat"/>
          <w:i w:val="0"/>
          <w:lang w:val="hy-AM"/>
        </w:rPr>
        <w:t>ԳՆԱՆՇՄԱՆ ՀԱՐՑՄԱՆ</w:t>
      </w:r>
    </w:p>
    <w:p w:rsidR="00642EFE" w:rsidRPr="00064ADD" w:rsidRDefault="00642EFE" w:rsidP="00EF3662">
      <w:pPr>
        <w:pStyle w:val="BodyTextIndent"/>
        <w:spacing w:line="240" w:lineRule="auto"/>
        <w:jc w:val="center"/>
        <w:rPr>
          <w:rFonts w:ascii="GHEA Grapalat" w:hAnsi="GHEA Grapalat"/>
          <w:i w:val="0"/>
          <w:lang w:val="af-ZA"/>
        </w:rPr>
      </w:pPr>
    </w:p>
    <w:p w:rsidR="00642EFE" w:rsidRPr="006E0E78" w:rsidRDefault="00642EFE" w:rsidP="00EF3662">
      <w:pPr>
        <w:pStyle w:val="BodyTextIndent"/>
        <w:spacing w:line="240" w:lineRule="auto"/>
        <w:jc w:val="center"/>
        <w:rPr>
          <w:rFonts w:ascii="GHEA Grapalat" w:hAnsi="GHEA Grapalat"/>
          <w:i w:val="0"/>
          <w:lang w:val="af-ZA"/>
        </w:rPr>
      </w:pPr>
      <w:r w:rsidRPr="006E0E78">
        <w:rPr>
          <w:rFonts w:ascii="GHEA Grapalat" w:hAnsi="GHEA Grapalat"/>
          <w:i w:val="0"/>
          <w:lang w:val="af-ZA"/>
        </w:rPr>
        <w:t xml:space="preserve">Հայտարարության սույն տեքստը հաստատված է </w:t>
      </w:r>
      <w:r w:rsidR="00C0193C" w:rsidRPr="006E0E78">
        <w:rPr>
          <w:rFonts w:ascii="GHEA Grapalat" w:hAnsi="GHEA Grapalat"/>
          <w:i w:val="0"/>
          <w:lang w:val="af-ZA"/>
        </w:rPr>
        <w:t xml:space="preserve">գնահատող </w:t>
      </w:r>
      <w:r w:rsidRPr="006E0E78">
        <w:rPr>
          <w:rFonts w:ascii="GHEA Grapalat" w:hAnsi="GHEA Grapalat"/>
          <w:i w:val="0"/>
          <w:lang w:val="af-ZA"/>
        </w:rPr>
        <w:t>հանձնաժողովի</w:t>
      </w:r>
    </w:p>
    <w:p w:rsidR="0091042F" w:rsidRPr="00064ADD" w:rsidRDefault="00642EFE" w:rsidP="00D21F8D">
      <w:pPr>
        <w:pStyle w:val="BodyTextIndent"/>
        <w:spacing w:line="240" w:lineRule="auto"/>
        <w:jc w:val="center"/>
        <w:rPr>
          <w:rFonts w:ascii="GHEA Grapalat" w:hAnsi="GHEA Grapalat"/>
          <w:i w:val="0"/>
          <w:lang w:val="af-ZA"/>
        </w:rPr>
      </w:pPr>
      <w:r w:rsidRPr="006E0E78">
        <w:rPr>
          <w:rFonts w:ascii="GHEA Grapalat" w:hAnsi="GHEA Grapalat"/>
          <w:i w:val="0"/>
          <w:lang w:val="af-ZA"/>
        </w:rPr>
        <w:t>20</w:t>
      </w:r>
      <w:r w:rsidR="009C507A" w:rsidRPr="006E0E78">
        <w:rPr>
          <w:rFonts w:ascii="GHEA Grapalat" w:hAnsi="GHEA Grapalat"/>
          <w:i w:val="0"/>
          <w:lang w:val="af-ZA"/>
        </w:rPr>
        <w:t>23</w:t>
      </w:r>
      <w:r w:rsidR="00F5653D" w:rsidRPr="006E0E78">
        <w:rPr>
          <w:rFonts w:ascii="GHEA Grapalat" w:hAnsi="GHEA Grapalat"/>
          <w:i w:val="0"/>
          <w:lang w:val="af-ZA"/>
        </w:rPr>
        <w:t xml:space="preserve"> </w:t>
      </w:r>
      <w:r w:rsidRPr="006E0E78">
        <w:rPr>
          <w:rFonts w:ascii="GHEA Grapalat" w:hAnsi="GHEA Grapalat"/>
          <w:i w:val="0"/>
          <w:lang w:val="af-ZA"/>
        </w:rPr>
        <w:t xml:space="preserve">թվականի </w:t>
      </w:r>
      <w:r w:rsidR="005F035D" w:rsidRPr="006E0E78">
        <w:rPr>
          <w:rFonts w:ascii="GHEA Grapalat" w:hAnsi="GHEA Grapalat"/>
          <w:i w:val="0"/>
          <w:lang w:val="hy-AM"/>
        </w:rPr>
        <w:t>հունիս</w:t>
      </w:r>
      <w:r w:rsidR="005822BE" w:rsidRPr="006E0E78">
        <w:rPr>
          <w:rFonts w:ascii="GHEA Grapalat" w:hAnsi="GHEA Grapalat"/>
          <w:i w:val="0"/>
          <w:lang w:val="hy-AM"/>
        </w:rPr>
        <w:t>ի</w:t>
      </w:r>
      <w:r w:rsidR="00B52166" w:rsidRPr="006E0E78">
        <w:rPr>
          <w:rFonts w:ascii="GHEA Grapalat" w:hAnsi="GHEA Grapalat"/>
          <w:i w:val="0"/>
          <w:lang w:val="hy-AM"/>
        </w:rPr>
        <w:t xml:space="preserve"> </w:t>
      </w:r>
      <w:r w:rsidR="00DF3873">
        <w:rPr>
          <w:rFonts w:ascii="GHEA Grapalat" w:hAnsi="GHEA Grapalat"/>
          <w:i w:val="0"/>
          <w:lang w:val="af-ZA"/>
        </w:rPr>
        <w:t>15</w:t>
      </w:r>
      <w:r w:rsidR="009C507A" w:rsidRPr="006E0E78">
        <w:rPr>
          <w:rFonts w:ascii="GHEA Grapalat" w:hAnsi="GHEA Grapalat"/>
          <w:i w:val="0"/>
          <w:lang w:val="hy-AM"/>
        </w:rPr>
        <w:t>-ի</w:t>
      </w:r>
      <w:r w:rsidRPr="006E0E78">
        <w:rPr>
          <w:rFonts w:ascii="GHEA Grapalat" w:hAnsi="GHEA Grapalat"/>
          <w:i w:val="0"/>
          <w:lang w:val="af-ZA"/>
        </w:rPr>
        <w:t xml:space="preserve"> </w:t>
      </w:r>
      <w:r w:rsidR="00DF3873">
        <w:rPr>
          <w:rFonts w:ascii="GHEA Grapalat" w:hAnsi="GHEA Grapalat"/>
          <w:i w:val="0"/>
          <w:lang w:val="hy-AM"/>
        </w:rPr>
        <w:t xml:space="preserve">թիվ </w:t>
      </w:r>
      <w:r w:rsidR="00DF3873" w:rsidRPr="002657B1">
        <w:rPr>
          <w:rFonts w:ascii="GHEA Grapalat" w:hAnsi="GHEA Grapalat"/>
          <w:i w:val="0"/>
          <w:lang w:val="af-ZA"/>
        </w:rPr>
        <w:t>2</w:t>
      </w:r>
      <w:r w:rsidR="003C53D4" w:rsidRPr="006E0E78">
        <w:rPr>
          <w:rFonts w:ascii="GHEA Grapalat" w:hAnsi="GHEA Grapalat"/>
          <w:i w:val="0"/>
          <w:lang w:val="af-ZA"/>
        </w:rPr>
        <w:t xml:space="preserve"> </w:t>
      </w:r>
      <w:r w:rsidRPr="006E0E78">
        <w:rPr>
          <w:rFonts w:ascii="GHEA Grapalat" w:hAnsi="GHEA Grapalat"/>
          <w:i w:val="0"/>
          <w:lang w:val="af-ZA"/>
        </w:rPr>
        <w:t>որոշմամբ</w:t>
      </w:r>
      <w:r w:rsidRPr="00064ADD">
        <w:rPr>
          <w:rFonts w:ascii="GHEA Grapalat" w:hAnsi="GHEA Grapalat"/>
          <w:i w:val="0"/>
          <w:lang w:val="af-ZA"/>
        </w:rPr>
        <w:t xml:space="preserve"> </w:t>
      </w:r>
    </w:p>
    <w:p w:rsidR="0091042F" w:rsidRPr="00064ADD" w:rsidRDefault="0091042F" w:rsidP="00EF3662">
      <w:pPr>
        <w:pStyle w:val="BodyTextIndent"/>
        <w:spacing w:line="240" w:lineRule="auto"/>
        <w:jc w:val="center"/>
        <w:rPr>
          <w:rFonts w:ascii="GHEA Grapalat" w:hAnsi="GHEA Grapalat"/>
          <w:i w:val="0"/>
          <w:lang w:val="af-ZA"/>
        </w:rPr>
      </w:pPr>
    </w:p>
    <w:p w:rsidR="005B757C" w:rsidRPr="00064ADD" w:rsidRDefault="00496E18" w:rsidP="005B757C">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E64355">
        <w:rPr>
          <w:rFonts w:ascii="GHEA Grapalat" w:hAnsi="GHEA Grapalat"/>
          <w:b/>
          <w:i w:val="0"/>
          <w:lang w:val="hy-AM"/>
        </w:rPr>
        <w:t>«</w:t>
      </w:r>
      <w:r w:rsidR="003A1899">
        <w:rPr>
          <w:rFonts w:ascii="GHEA Grapalat" w:hAnsi="GHEA Grapalat"/>
          <w:b/>
          <w:i w:val="0"/>
          <w:lang w:val="hy-AM"/>
        </w:rPr>
        <w:t>ԳՀԾՁԲ-ՀՎԿԱԿ-2023-34</w:t>
      </w:r>
      <w:r w:rsidR="00C43894">
        <w:rPr>
          <w:rFonts w:ascii="GHEA Grapalat" w:hAnsi="GHEA Grapalat"/>
          <w:b/>
          <w:i w:val="0"/>
          <w:lang w:val="hy-AM"/>
        </w:rPr>
        <w:t xml:space="preserve">» </w:t>
      </w:r>
    </w:p>
    <w:p w:rsidR="0091042F" w:rsidRPr="00064ADD" w:rsidRDefault="0091042F" w:rsidP="00EF3662">
      <w:pPr>
        <w:pStyle w:val="BodyTextIndent"/>
        <w:spacing w:line="240" w:lineRule="auto"/>
        <w:rPr>
          <w:rFonts w:ascii="GHEA Grapalat" w:hAnsi="GHEA Grapalat"/>
          <w:i w:val="0"/>
          <w:lang w:val="af-ZA"/>
        </w:rPr>
      </w:pPr>
    </w:p>
    <w:p w:rsidR="005B757C" w:rsidRPr="00064ADD" w:rsidRDefault="005B757C" w:rsidP="005B757C">
      <w:pPr>
        <w:pStyle w:val="BodyTextIndent"/>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1335F6">
        <w:rPr>
          <w:rFonts w:ascii="GHEA Grapalat" w:hAnsi="GHEA Grapalat"/>
          <w:i w:val="0"/>
          <w:lang w:val="hy-AM"/>
        </w:rPr>
        <w:t xml:space="preserve"> </w:t>
      </w:r>
      <w:r w:rsidR="001335F6" w:rsidRPr="001335F6">
        <w:rPr>
          <w:rFonts w:ascii="GHEA Grapalat" w:hAnsi="GHEA Grapalat"/>
          <w:b/>
          <w:i w:val="0"/>
          <w:lang w:val="hy-AM"/>
        </w:rPr>
        <w:t>ԱՆ</w:t>
      </w:r>
      <w:r w:rsidR="001335F6">
        <w:rPr>
          <w:rFonts w:ascii="GHEA Grapalat" w:hAnsi="GHEA Grapalat"/>
          <w:i w:val="0"/>
          <w:lang w:val="hy-AM"/>
        </w:rPr>
        <w:t xml:space="preserve"> «</w:t>
      </w:r>
      <w:r w:rsidRPr="00111222">
        <w:rPr>
          <w:rFonts w:ascii="GHEA Grapalat" w:hAnsi="GHEA Grapalat"/>
          <w:b/>
          <w:i w:val="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Pr="00B45DE1">
        <w:rPr>
          <w:rFonts w:ascii="GHEA Grapalat" w:hAnsi="GHEA Grapalat"/>
          <w:i w:val="0"/>
          <w:lang w:val="af-ZA"/>
        </w:rPr>
        <w:t xml:space="preserve"> </w:t>
      </w:r>
      <w:r>
        <w:rPr>
          <w:rFonts w:ascii="GHEA Grapalat" w:hAnsi="GHEA Grapalat"/>
          <w:i w:val="0"/>
          <w:lang w:val="hy-AM"/>
        </w:rPr>
        <w:t xml:space="preserve">ք. Երևան, </w:t>
      </w:r>
      <w:r w:rsidRPr="001B2B4C">
        <w:rPr>
          <w:rFonts w:ascii="GHEA Grapalat" w:hAnsi="GHEA Grapalat"/>
          <w:i w:val="0"/>
          <w:lang w:val="af-ZA"/>
        </w:rPr>
        <w:t>Մ.</w:t>
      </w:r>
      <w:r>
        <w:rPr>
          <w:rFonts w:ascii="GHEA Grapalat" w:hAnsi="GHEA Grapalat"/>
          <w:i w:val="0"/>
          <w:lang w:val="hy-AM"/>
        </w:rPr>
        <w:t xml:space="preserve"> </w:t>
      </w:r>
      <w:r w:rsidRPr="001B2B4C">
        <w:rPr>
          <w:rFonts w:ascii="GHEA Grapalat" w:hAnsi="GHEA Grapalat"/>
          <w:i w:val="0"/>
          <w:lang w:val="af-ZA"/>
        </w:rPr>
        <w:t>Հերացի</w:t>
      </w:r>
      <w:r>
        <w:rPr>
          <w:rFonts w:ascii="GHEA Grapalat" w:hAnsi="GHEA Grapalat"/>
          <w:i w:val="0"/>
          <w:lang w:val="hy-AM"/>
        </w:rPr>
        <w:t xml:space="preserve">, </w:t>
      </w:r>
      <w:r w:rsidRPr="001B2B4C">
        <w:rPr>
          <w:rFonts w:ascii="GHEA Grapalat" w:hAnsi="GHEA Grapalat"/>
          <w:i w:val="0"/>
          <w:lang w:val="af-ZA"/>
        </w:rPr>
        <w:t xml:space="preserve">12 </w:t>
      </w:r>
      <w:r w:rsidRPr="00064ADD">
        <w:rPr>
          <w:rFonts w:ascii="GHEA Grapalat" w:hAnsi="GHEA Grapalat"/>
          <w:i w:val="0"/>
          <w:lang w:val="af-ZA"/>
        </w:rPr>
        <w:t xml:space="preserve"> հասցեում,</w:t>
      </w:r>
      <w:r>
        <w:rPr>
          <w:rFonts w:ascii="GHEA Grapalat" w:hAnsi="GHEA Grapalat"/>
          <w:i w:val="0"/>
          <w:lang w:val="hy-AM"/>
        </w:rPr>
        <w:t xml:space="preserve"> </w:t>
      </w:r>
      <w:r w:rsidRPr="00064ADD">
        <w:rPr>
          <w:rFonts w:ascii="GHEA Grapalat" w:hAnsi="GHEA Grapalat"/>
          <w:i w:val="0"/>
          <w:lang w:val="af-ZA"/>
        </w:rPr>
        <w:t xml:space="preserve">հայտարարում է </w:t>
      </w:r>
      <w:r w:rsidR="008B3943">
        <w:rPr>
          <w:rFonts w:ascii="GHEA Grapalat" w:hAnsi="GHEA Grapalat"/>
          <w:i w:val="0"/>
          <w:lang w:val="hy-AM"/>
        </w:rPr>
        <w:t>գնանշման հարցում</w:t>
      </w:r>
      <w:r w:rsidRPr="00064ADD">
        <w:rPr>
          <w:rFonts w:ascii="GHEA Grapalat" w:hAnsi="GHEA Grapalat"/>
          <w:i w:val="0"/>
          <w:lang w:val="af-ZA"/>
        </w:rPr>
        <w:t>, որն իրականացվում է մեկ փուլով:</w:t>
      </w:r>
    </w:p>
    <w:p w:rsidR="0053328D" w:rsidRDefault="00A20B69" w:rsidP="0053328D">
      <w:pPr>
        <w:pStyle w:val="BodyTextIndent"/>
        <w:spacing w:line="240" w:lineRule="auto"/>
        <w:ind w:firstLine="0"/>
        <w:rPr>
          <w:rFonts w:ascii="GHEA Grapalat" w:hAnsi="GHEA Grapalat"/>
          <w:i w:val="0"/>
          <w:lang w:val="hy-AM"/>
        </w:rPr>
      </w:pPr>
      <w:r w:rsidRPr="00064ADD">
        <w:rPr>
          <w:rFonts w:ascii="GHEA Grapalat" w:hAnsi="GHEA Grapalat"/>
          <w:i w:val="0"/>
          <w:lang w:val="af-ZA"/>
        </w:rPr>
        <w:tab/>
      </w:r>
      <w:bookmarkStart w:id="0" w:name="_Hlk23167417"/>
      <w:r w:rsidR="0053328D" w:rsidRPr="006E0E78">
        <w:rPr>
          <w:rFonts w:ascii="GHEA Grapalat" w:hAnsi="GHEA Grapalat"/>
          <w:i w:val="0"/>
          <w:lang w:val="af-ZA"/>
        </w:rPr>
        <w:t>Սույն ընթացակարգի</w:t>
      </w:r>
      <w:bookmarkEnd w:id="0"/>
      <w:r w:rsidR="0053328D" w:rsidRPr="006E0E78">
        <w:rPr>
          <w:rFonts w:ascii="GHEA Grapalat" w:hAnsi="GHEA Grapalat"/>
          <w:i w:val="0"/>
          <w:lang w:val="af-ZA"/>
        </w:rPr>
        <w:t xml:space="preserve"> արդյունքում </w:t>
      </w:r>
      <w:r w:rsidR="0053328D" w:rsidRPr="006E0E78">
        <w:rPr>
          <w:rFonts w:ascii="GHEA Grapalat" w:hAnsi="GHEA Grapalat"/>
          <w:i w:val="0"/>
          <w:lang w:val="hy-AM"/>
        </w:rPr>
        <w:t>ընտրված</w:t>
      </w:r>
      <w:r w:rsidR="0053328D" w:rsidRPr="006E0E78">
        <w:rPr>
          <w:rFonts w:ascii="GHEA Grapalat" w:hAnsi="GHEA Grapalat"/>
          <w:i w:val="0"/>
          <w:lang w:val="af-ZA"/>
        </w:rPr>
        <w:t xml:space="preserve"> մասնակցին սահմանված կարգով կառաջարկվի կնքել</w:t>
      </w:r>
      <w:r w:rsidR="0053328D" w:rsidRPr="006E0E78">
        <w:rPr>
          <w:rFonts w:ascii="GHEA Grapalat" w:hAnsi="GHEA Grapalat"/>
          <w:b/>
          <w:i w:val="0"/>
          <w:lang w:val="hy-AM"/>
        </w:rPr>
        <w:t xml:space="preserve"> </w:t>
      </w:r>
      <w:r w:rsidR="0053328D" w:rsidRPr="006E0E78">
        <w:rPr>
          <w:rFonts w:ascii="GHEA Grapalat" w:hAnsi="GHEA Grapalat"/>
          <w:i w:val="0"/>
          <w:lang w:val="hy-AM"/>
        </w:rPr>
        <w:t xml:space="preserve"> </w:t>
      </w:r>
      <w:r w:rsidR="00172E74" w:rsidRPr="006E0E78">
        <w:rPr>
          <w:rFonts w:ascii="GHEA Grapalat" w:hAnsi="GHEA Grapalat"/>
          <w:b/>
          <w:i w:val="0"/>
          <w:lang w:val="hy-AM"/>
        </w:rPr>
        <w:t xml:space="preserve">ԻՍՈ 35001-ով </w:t>
      </w:r>
      <w:r w:rsidR="0054045C" w:rsidRPr="006E0E78">
        <w:rPr>
          <w:rFonts w:ascii="GHEA Grapalat" w:hAnsi="GHEA Grapalat"/>
          <w:b/>
          <w:i w:val="0"/>
          <w:lang w:val="hy-AM"/>
        </w:rPr>
        <w:t xml:space="preserve">ընթացիկ </w:t>
      </w:r>
      <w:r w:rsidR="00172E74" w:rsidRPr="006E0E78">
        <w:rPr>
          <w:rFonts w:ascii="GHEA Grapalat" w:hAnsi="GHEA Grapalat"/>
          <w:b/>
          <w:i w:val="0"/>
          <w:lang w:val="hy-AM"/>
        </w:rPr>
        <w:t xml:space="preserve">արտաքին գնահատման </w:t>
      </w:r>
      <w:r w:rsidR="003B403B" w:rsidRPr="006E0E78">
        <w:rPr>
          <w:rFonts w:ascii="GHEA Grapalat" w:hAnsi="GHEA Grapalat"/>
          <w:b/>
          <w:i w:val="0"/>
          <w:lang w:val="hy-AM"/>
        </w:rPr>
        <w:t>ծառայություններ</w:t>
      </w:r>
      <w:r w:rsidR="00172E74" w:rsidRPr="006E0E78">
        <w:rPr>
          <w:rFonts w:ascii="GHEA Grapalat" w:hAnsi="GHEA Grapalat"/>
          <w:b/>
          <w:i w:val="0"/>
          <w:lang w:val="hy-AM"/>
        </w:rPr>
        <w:t xml:space="preserve"> </w:t>
      </w:r>
      <w:r w:rsidR="0053328D" w:rsidRPr="006E0E78">
        <w:rPr>
          <w:rFonts w:ascii="GHEA Grapalat" w:hAnsi="GHEA Grapalat"/>
          <w:i w:val="0"/>
          <w:lang w:val="af-ZA"/>
        </w:rPr>
        <w:t>մատուցման</w:t>
      </w:r>
      <w:r w:rsidR="0053328D" w:rsidRPr="00064ADD">
        <w:rPr>
          <w:rFonts w:ascii="GHEA Grapalat" w:hAnsi="GHEA Grapalat"/>
          <w:i w:val="0"/>
          <w:lang w:val="af-ZA"/>
        </w:rPr>
        <w:t xml:space="preserve"> պայմանագիր (այսուհետ` պայմանագիր)։ </w:t>
      </w:r>
    </w:p>
    <w:p w:rsidR="00357D48" w:rsidRPr="00064ADD" w:rsidRDefault="00642EFE" w:rsidP="0053328D">
      <w:pPr>
        <w:pStyle w:val="BodyTextIndent"/>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4538CA" w:rsidRDefault="003E7559" w:rsidP="00B63165">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B63165" w:rsidRPr="00AD6657">
        <w:rPr>
          <w:rFonts w:ascii="GHEA Grapalat" w:hAnsi="GHEA Grapalat"/>
          <w:b/>
          <w:i w:val="0"/>
          <w:lang w:val="hy-AM"/>
        </w:rPr>
        <w:t xml:space="preserve">ք. Երևան, </w:t>
      </w:r>
      <w:r w:rsidR="00B63165" w:rsidRPr="00AD6657">
        <w:rPr>
          <w:rFonts w:ascii="GHEA Grapalat" w:hAnsi="GHEA Grapalat"/>
          <w:b/>
          <w:i w:val="0"/>
          <w:lang w:val="af-ZA"/>
        </w:rPr>
        <w:t>Մ.</w:t>
      </w:r>
      <w:r w:rsidR="00B63165" w:rsidRPr="00AD6657">
        <w:rPr>
          <w:rFonts w:ascii="GHEA Grapalat" w:hAnsi="GHEA Grapalat"/>
          <w:b/>
          <w:i w:val="0"/>
          <w:lang w:val="hy-AM"/>
        </w:rPr>
        <w:t xml:space="preserve"> </w:t>
      </w:r>
      <w:r w:rsidR="00B63165" w:rsidRPr="00AD6657">
        <w:rPr>
          <w:rFonts w:ascii="GHEA Grapalat" w:hAnsi="GHEA Grapalat"/>
          <w:b/>
          <w:i w:val="0"/>
          <w:lang w:val="af-ZA"/>
        </w:rPr>
        <w:t>Հերացի</w:t>
      </w:r>
      <w:r w:rsidR="00B63165" w:rsidRPr="00AD6657">
        <w:rPr>
          <w:rFonts w:ascii="GHEA Grapalat" w:hAnsi="GHEA Grapalat"/>
          <w:b/>
          <w:i w:val="0"/>
          <w:lang w:val="hy-AM"/>
        </w:rPr>
        <w:t xml:space="preserve">, </w:t>
      </w:r>
      <w:r w:rsidR="00B63165" w:rsidRPr="00AD6657">
        <w:rPr>
          <w:rFonts w:ascii="GHEA Grapalat" w:hAnsi="GHEA Grapalat"/>
          <w:b/>
          <w:i w:val="0"/>
          <w:lang w:val="af-ZA"/>
        </w:rPr>
        <w:t>12</w:t>
      </w:r>
      <w:r w:rsidR="00B63165" w:rsidRPr="00064ADD">
        <w:rPr>
          <w:rFonts w:ascii="GHEA Grapalat" w:hAnsi="GHEA Grapalat"/>
          <w:i w:val="0"/>
          <w:lang w:val="af-ZA"/>
        </w:rPr>
        <w:t xml:space="preserve"> </w:t>
      </w:r>
      <w:r w:rsidRPr="00064ADD">
        <w:rPr>
          <w:rFonts w:ascii="GHEA Grapalat" w:hAnsi="GHEA Grapalat"/>
          <w:i w:val="0"/>
          <w:lang w:val="af-ZA"/>
        </w:rPr>
        <w:t xml:space="preserve"> հասցեով, </w:t>
      </w:r>
      <w:r w:rsidR="00B63165">
        <w:rPr>
          <w:rFonts w:ascii="GHEA Grapalat" w:hAnsi="GHEA Grapalat"/>
          <w:i w:val="0"/>
          <w:lang w:val="hy-AM"/>
        </w:rPr>
        <w:t xml:space="preserve"> </w:t>
      </w:r>
      <w:r w:rsidRPr="00064ADD">
        <w:rPr>
          <w:rFonts w:ascii="GHEA Grapalat" w:hAnsi="GHEA Grapalat"/>
          <w:i w:val="0"/>
          <w:lang w:val="af-ZA"/>
        </w:rPr>
        <w:t>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DF3873">
        <w:rPr>
          <w:rFonts w:ascii="GHEA Grapalat" w:hAnsi="GHEA Grapalat"/>
          <w:b/>
          <w:i w:val="0"/>
          <w:lang w:val="af-ZA"/>
        </w:rPr>
        <w:t>8</w:t>
      </w:r>
      <w:r w:rsidRPr="004538CA">
        <w:rPr>
          <w:rFonts w:ascii="GHEA Grapalat" w:hAnsi="GHEA Grapalat"/>
          <w:b/>
          <w:i w:val="0"/>
          <w:lang w:val="af-ZA"/>
        </w:rPr>
        <w:t xml:space="preserve">-րդ օրվա ժամը </w:t>
      </w:r>
      <w:r w:rsidR="00B63165" w:rsidRPr="004538CA">
        <w:rPr>
          <w:rFonts w:ascii="GHEA Grapalat" w:hAnsi="GHEA Grapalat"/>
          <w:b/>
          <w:i w:val="0"/>
          <w:lang w:val="hy-AM"/>
        </w:rPr>
        <w:t>10:30</w:t>
      </w:r>
      <w:r w:rsidRPr="004538CA">
        <w:rPr>
          <w:rFonts w:ascii="GHEA Grapalat" w:hAnsi="GHEA Grapalat"/>
          <w:b/>
          <w:i w:val="0"/>
          <w:lang w:val="af-ZA"/>
        </w:rPr>
        <w:t>-ը</w:t>
      </w:r>
      <w:r w:rsidRPr="004538CA">
        <w:rPr>
          <w:rFonts w:ascii="GHEA Grapalat" w:hAnsi="GHEA Grapalat"/>
          <w:i w:val="0"/>
          <w:lang w:val="af-ZA"/>
        </w:rPr>
        <w:t xml:space="preserve">: Հայտերը, հայերենից բացի, կարող են ներկայացվել նաև անգլերեն կամ ռուսերեն: </w:t>
      </w:r>
    </w:p>
    <w:p w:rsidR="003E7559" w:rsidRPr="003B76C7" w:rsidRDefault="003E7559" w:rsidP="003E7559">
      <w:pPr>
        <w:pStyle w:val="BodyTextIndent"/>
        <w:spacing w:line="240" w:lineRule="auto"/>
        <w:ind w:firstLine="708"/>
        <w:rPr>
          <w:rFonts w:ascii="GHEA Grapalat" w:hAnsi="GHEA Grapalat"/>
          <w:i w:val="0"/>
          <w:lang w:val="hy-AM"/>
        </w:rPr>
      </w:pPr>
      <w:r w:rsidRPr="004538CA">
        <w:rPr>
          <w:rFonts w:ascii="GHEA Grapalat" w:hAnsi="GHEA Grapalat"/>
          <w:i w:val="0"/>
          <w:lang w:val="af-ZA"/>
        </w:rPr>
        <w:t xml:space="preserve">Հայտերի բացումը տեղի կունենա </w:t>
      </w:r>
      <w:r w:rsidR="00D625D1" w:rsidRPr="004538CA">
        <w:rPr>
          <w:rFonts w:ascii="GHEA Grapalat" w:hAnsi="GHEA Grapalat"/>
          <w:b/>
          <w:i w:val="0"/>
          <w:lang w:val="hy-AM"/>
        </w:rPr>
        <w:t xml:space="preserve">ք. Երևան, </w:t>
      </w:r>
      <w:r w:rsidR="00D625D1" w:rsidRPr="004538CA">
        <w:rPr>
          <w:rFonts w:ascii="GHEA Grapalat" w:hAnsi="GHEA Grapalat"/>
          <w:b/>
          <w:i w:val="0"/>
          <w:lang w:val="af-ZA"/>
        </w:rPr>
        <w:t>Մ.</w:t>
      </w:r>
      <w:r w:rsidR="00D625D1" w:rsidRPr="004538CA">
        <w:rPr>
          <w:rFonts w:ascii="GHEA Grapalat" w:hAnsi="GHEA Grapalat"/>
          <w:b/>
          <w:i w:val="0"/>
          <w:lang w:val="hy-AM"/>
        </w:rPr>
        <w:t xml:space="preserve"> </w:t>
      </w:r>
      <w:r w:rsidR="00D625D1" w:rsidRPr="004538CA">
        <w:rPr>
          <w:rFonts w:ascii="GHEA Grapalat" w:hAnsi="GHEA Grapalat"/>
          <w:b/>
          <w:i w:val="0"/>
          <w:lang w:val="af-ZA"/>
        </w:rPr>
        <w:t>Հերացի</w:t>
      </w:r>
      <w:r w:rsidR="00D625D1" w:rsidRPr="004538CA">
        <w:rPr>
          <w:rFonts w:ascii="GHEA Grapalat" w:hAnsi="GHEA Grapalat"/>
          <w:b/>
          <w:i w:val="0"/>
          <w:lang w:val="hy-AM"/>
        </w:rPr>
        <w:t xml:space="preserve">, </w:t>
      </w:r>
      <w:r w:rsidR="00D625D1" w:rsidRPr="004538CA">
        <w:rPr>
          <w:rFonts w:ascii="GHEA Grapalat" w:hAnsi="GHEA Grapalat"/>
          <w:b/>
          <w:i w:val="0"/>
          <w:lang w:val="af-ZA"/>
        </w:rPr>
        <w:t>12</w:t>
      </w:r>
      <w:r w:rsidR="00D625D1" w:rsidRPr="004538CA">
        <w:rPr>
          <w:rFonts w:ascii="GHEA Grapalat" w:hAnsi="GHEA Grapalat"/>
          <w:i w:val="0"/>
          <w:lang w:val="hy-AM"/>
        </w:rPr>
        <w:t xml:space="preserve"> </w:t>
      </w:r>
      <w:r w:rsidRPr="004538CA">
        <w:rPr>
          <w:rFonts w:ascii="GHEA Grapalat" w:hAnsi="GHEA Grapalat"/>
          <w:i w:val="0"/>
          <w:lang w:val="af-ZA"/>
        </w:rPr>
        <w:t xml:space="preserve">հասցեում, </w:t>
      </w:r>
      <w:r w:rsidR="00A3587B">
        <w:rPr>
          <w:rFonts w:ascii="GHEA Grapalat" w:hAnsi="GHEA Grapalat"/>
          <w:b/>
          <w:i w:val="0"/>
          <w:lang w:val="hy-AM"/>
        </w:rPr>
        <w:t>2023</w:t>
      </w:r>
      <w:r w:rsidR="00D625D1" w:rsidRPr="006E0E78">
        <w:rPr>
          <w:rFonts w:ascii="GHEA Grapalat" w:hAnsi="GHEA Grapalat"/>
          <w:b/>
          <w:i w:val="0"/>
          <w:lang w:val="hy-AM"/>
        </w:rPr>
        <w:t>թ.</w:t>
      </w:r>
      <w:r w:rsidR="001F6EE9" w:rsidRPr="006E0E78">
        <w:rPr>
          <w:rFonts w:ascii="GHEA Grapalat" w:hAnsi="GHEA Grapalat"/>
          <w:b/>
          <w:i w:val="0"/>
          <w:lang w:val="af-ZA"/>
        </w:rPr>
        <w:t xml:space="preserve"> </w:t>
      </w:r>
      <w:r w:rsidR="006E4308" w:rsidRPr="006E0E78">
        <w:rPr>
          <w:rFonts w:ascii="GHEA Grapalat" w:hAnsi="GHEA Grapalat"/>
          <w:b/>
          <w:i w:val="0"/>
          <w:lang w:val="hy-AM"/>
        </w:rPr>
        <w:t>հուն</w:t>
      </w:r>
      <w:r w:rsidR="00993A7E" w:rsidRPr="006E0E78">
        <w:rPr>
          <w:rFonts w:ascii="GHEA Grapalat" w:hAnsi="GHEA Grapalat"/>
          <w:b/>
          <w:i w:val="0"/>
          <w:lang w:val="hy-AM"/>
        </w:rPr>
        <w:t>իսի</w:t>
      </w:r>
      <w:r w:rsidR="0004145A" w:rsidRPr="006E0E78">
        <w:rPr>
          <w:rFonts w:ascii="GHEA Grapalat" w:hAnsi="GHEA Grapalat"/>
          <w:b/>
          <w:i w:val="0"/>
          <w:lang w:val="af-ZA"/>
        </w:rPr>
        <w:t xml:space="preserve"> </w:t>
      </w:r>
      <w:r w:rsidR="0004145A" w:rsidRPr="006E0E78">
        <w:rPr>
          <w:rFonts w:ascii="GHEA Grapalat" w:hAnsi="GHEA Grapalat"/>
          <w:b/>
          <w:i w:val="0"/>
          <w:lang w:val="hy-AM"/>
        </w:rPr>
        <w:t xml:space="preserve"> </w:t>
      </w:r>
      <w:r w:rsidR="00DF3873">
        <w:rPr>
          <w:rFonts w:ascii="GHEA Grapalat" w:hAnsi="GHEA Grapalat"/>
          <w:b/>
          <w:i w:val="0"/>
          <w:lang w:val="af-ZA"/>
        </w:rPr>
        <w:t>23</w:t>
      </w:r>
      <w:r w:rsidR="00D625D1" w:rsidRPr="006E0E78">
        <w:rPr>
          <w:rFonts w:ascii="GHEA Grapalat" w:hAnsi="GHEA Grapalat"/>
          <w:b/>
          <w:i w:val="0"/>
          <w:lang w:val="hy-AM"/>
        </w:rPr>
        <w:t>-</w:t>
      </w:r>
      <w:r w:rsidRPr="006E0E78">
        <w:rPr>
          <w:rFonts w:ascii="GHEA Grapalat" w:hAnsi="GHEA Grapalat"/>
          <w:b/>
          <w:i w:val="0"/>
          <w:lang w:val="af-ZA"/>
        </w:rPr>
        <w:t>ին</w:t>
      </w:r>
      <w:r w:rsidRPr="004538CA">
        <w:rPr>
          <w:rFonts w:ascii="GHEA Grapalat" w:hAnsi="GHEA Grapalat"/>
          <w:b/>
          <w:i w:val="0"/>
          <w:lang w:val="af-ZA"/>
        </w:rPr>
        <w:t xml:space="preserve"> ժամը</w:t>
      </w:r>
      <w:r w:rsidR="00F56C3F" w:rsidRPr="004538CA">
        <w:rPr>
          <w:rFonts w:ascii="GHEA Grapalat" w:hAnsi="GHEA Grapalat"/>
          <w:b/>
          <w:i w:val="0"/>
          <w:lang w:val="hy-AM"/>
        </w:rPr>
        <w:t xml:space="preserve"> </w:t>
      </w:r>
      <w:r w:rsidR="00D625D1" w:rsidRPr="004538CA">
        <w:rPr>
          <w:rFonts w:ascii="GHEA Grapalat" w:hAnsi="GHEA Grapalat"/>
          <w:b/>
          <w:i w:val="0"/>
          <w:lang w:val="hy-AM"/>
        </w:rPr>
        <w:t>10:30</w:t>
      </w:r>
      <w:r w:rsidRPr="004538CA">
        <w:rPr>
          <w:rFonts w:ascii="GHEA Grapalat" w:hAnsi="GHEA Grapalat"/>
          <w:b/>
          <w:i w:val="0"/>
          <w:lang w:val="af-ZA"/>
        </w:rPr>
        <w:t>-ին</w:t>
      </w:r>
      <w:r w:rsidR="003B76C7" w:rsidRPr="004538CA">
        <w:rPr>
          <w:rFonts w:ascii="GHEA Grapalat" w:hAnsi="GHEA Grapalat"/>
          <w:i w:val="0"/>
          <w:lang w:val="af-ZA"/>
        </w:rPr>
        <w:t>։</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754697" w:rsidRPr="00F56C3F" w:rsidRDefault="00754697" w:rsidP="00EF3662">
      <w:pPr>
        <w:pStyle w:val="BodyTextIndent"/>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F56C3F" w:rsidRPr="00F56C3F">
        <w:rPr>
          <w:rFonts w:ascii="GHEA Grapalat" w:hAnsi="GHEA Grapalat"/>
          <w:i w:val="0"/>
          <w:lang w:val="hy-AM"/>
        </w:rPr>
        <w:t xml:space="preserve"> </w:t>
      </w:r>
      <w:r w:rsidR="00785511">
        <w:rPr>
          <w:rFonts w:ascii="GHEA Grapalat" w:hAnsi="GHEA Grapalat"/>
          <w:b/>
          <w:i w:val="0"/>
          <w:lang w:val="hy-AM"/>
        </w:rPr>
        <w:t>Լուիզա</w:t>
      </w:r>
      <w:r w:rsidR="00785511" w:rsidRPr="001304AC">
        <w:rPr>
          <w:rFonts w:ascii="Courier New" w:hAnsi="Courier New" w:cs="Courier New"/>
          <w:b/>
          <w:i w:val="0"/>
          <w:lang w:val="hy-AM"/>
        </w:rPr>
        <w:t xml:space="preserve"> </w:t>
      </w:r>
      <w:r w:rsidR="00785511">
        <w:rPr>
          <w:rFonts w:ascii="GHEA Grapalat" w:hAnsi="GHEA Grapalat"/>
          <w:b/>
          <w:i w:val="0"/>
          <w:lang w:val="hy-AM"/>
        </w:rPr>
        <w:t>Նալբանդյա</w:t>
      </w:r>
      <w:r w:rsidR="00785511" w:rsidRPr="001304AC">
        <w:rPr>
          <w:rFonts w:ascii="GHEA Grapalat" w:hAnsi="GHEA Grapalat"/>
          <w:b/>
          <w:i w:val="0"/>
          <w:lang w:val="hy-AM"/>
        </w:rPr>
        <w:t>նին</w:t>
      </w:r>
      <w:r w:rsidR="00F56C3F">
        <w:rPr>
          <w:rFonts w:ascii="GHEA Grapalat" w:hAnsi="GHEA Grapalat"/>
          <w:i w:val="0"/>
          <w:lang w:val="hy-AM"/>
        </w:rPr>
        <w:t>:</w:t>
      </w:r>
    </w:p>
    <w:p w:rsidR="00F56C3F" w:rsidRDefault="00F56C3F" w:rsidP="00F56C3F">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00DE54CD">
        <w:rPr>
          <w:rFonts w:ascii="GHEA Grapalat" w:hAnsi="GHEA Grapalat"/>
          <w:b/>
          <w:i w:val="0"/>
          <w:lang w:val="hy-AM"/>
        </w:rPr>
        <w:t>012-80-80-83 (6014)</w:t>
      </w:r>
      <w:r w:rsidRPr="00FC698B">
        <w:rPr>
          <w:rFonts w:ascii="GHEA Grapalat" w:hAnsi="GHEA Grapalat"/>
          <w:b/>
          <w:i w:val="0"/>
          <w:lang w:val="af-ZA"/>
        </w:rPr>
        <w:tab/>
      </w:r>
      <w:r w:rsidRPr="00F2736C">
        <w:rPr>
          <w:rFonts w:ascii="GHEA Grapalat" w:hAnsi="GHEA Grapalat"/>
          <w:i w:val="0"/>
          <w:lang w:val="af-ZA"/>
        </w:rPr>
        <w:tab/>
      </w:r>
    </w:p>
    <w:p w:rsidR="00F56C3F" w:rsidRPr="00FC698B" w:rsidRDefault="00F56C3F" w:rsidP="00F56C3F">
      <w:pPr>
        <w:pStyle w:val="BodyTextIndent"/>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rsidR="00F56C3F" w:rsidRPr="00E5082A" w:rsidRDefault="00F56C3F" w:rsidP="00F56C3F">
      <w:pPr>
        <w:pStyle w:val="BodyText2"/>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754697" w:rsidRPr="00F56C3F" w:rsidRDefault="00754697" w:rsidP="00F56C3F">
      <w:pPr>
        <w:pStyle w:val="BodyTextIndent"/>
        <w:spacing w:line="240" w:lineRule="auto"/>
        <w:ind w:firstLine="0"/>
        <w:rPr>
          <w:rFonts w:ascii="GHEA Grapalat" w:hAnsi="GHEA Grapalat" w:cs="Sylfaen"/>
          <w:b/>
          <w:lang w:val="af-ZA"/>
        </w:rPr>
      </w:pPr>
    </w:p>
    <w:p w:rsidR="00754697" w:rsidRPr="00064ADD" w:rsidRDefault="00754697" w:rsidP="00EF3662">
      <w:pPr>
        <w:pStyle w:val="BodyTextIndent"/>
        <w:spacing w:line="240" w:lineRule="auto"/>
        <w:ind w:left="1404"/>
        <w:rPr>
          <w:rFonts w:ascii="GHEA Grapalat" w:hAnsi="GHEA Grapalat"/>
          <w:i w:val="0"/>
          <w:lang w:val="af-ZA"/>
        </w:rPr>
      </w:pPr>
    </w:p>
    <w:p w:rsidR="00A12C95" w:rsidRPr="00064ADD" w:rsidRDefault="00A12C95" w:rsidP="00EF3662">
      <w:pPr>
        <w:pStyle w:val="BodyTextIndent"/>
        <w:spacing w:line="240" w:lineRule="auto"/>
        <w:ind w:left="1404"/>
        <w:rPr>
          <w:rFonts w:ascii="GHEA Grapalat" w:hAnsi="GHEA Grapalat"/>
          <w:i w:val="0"/>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524EC6" w:rsidRPr="00064ADD" w:rsidRDefault="007D01A8" w:rsidP="00524EC6">
      <w:pPr>
        <w:pStyle w:val="BodyText"/>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r w:rsidR="00524EC6" w:rsidRPr="00064ADD">
        <w:rPr>
          <w:rFonts w:ascii="GHEA Grapalat" w:hAnsi="GHEA Grapalat" w:cs="Sylfaen"/>
          <w:i/>
          <w:sz w:val="20"/>
          <w:szCs w:val="20"/>
        </w:rPr>
        <w:lastRenderedPageBreak/>
        <w:t>Հաստատված</w:t>
      </w:r>
      <w:r w:rsidR="00524EC6" w:rsidRPr="00064ADD">
        <w:rPr>
          <w:rFonts w:ascii="GHEA Grapalat" w:hAnsi="GHEA Grapalat" w:cs="Times Armenian"/>
          <w:i/>
          <w:sz w:val="20"/>
          <w:szCs w:val="20"/>
          <w:lang w:val="af-ZA"/>
        </w:rPr>
        <w:t xml:space="preserve"> </w:t>
      </w:r>
      <w:r w:rsidR="00524EC6" w:rsidRPr="00064ADD">
        <w:rPr>
          <w:rFonts w:ascii="GHEA Grapalat" w:hAnsi="GHEA Grapalat" w:cs="Sylfaen"/>
          <w:i/>
          <w:sz w:val="20"/>
          <w:szCs w:val="20"/>
        </w:rPr>
        <w:t>է</w:t>
      </w:r>
    </w:p>
    <w:p w:rsidR="00524EC6" w:rsidRPr="00845959" w:rsidRDefault="00C43894" w:rsidP="00524EC6">
      <w:pPr>
        <w:pStyle w:val="BodyText"/>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“ԳՀԾՁԲ-ՀՎԿԱԿ-</w:t>
      </w:r>
      <w:r w:rsidR="003A1899">
        <w:rPr>
          <w:rFonts w:ascii="GHEA Grapalat" w:hAnsi="GHEA Grapalat"/>
          <w:b/>
          <w:sz w:val="20"/>
          <w:szCs w:val="20"/>
          <w:lang w:val="hy-AM"/>
        </w:rPr>
        <w:t>2023-34</w:t>
      </w:r>
      <w:r>
        <w:rPr>
          <w:rFonts w:ascii="GHEA Grapalat" w:hAnsi="GHEA Grapalat"/>
          <w:b/>
          <w:sz w:val="20"/>
          <w:szCs w:val="20"/>
          <w:lang w:val="hy-AM"/>
        </w:rPr>
        <w:t xml:space="preserve">» </w:t>
      </w:r>
      <w:r w:rsidR="00524EC6" w:rsidRPr="00E5082A">
        <w:rPr>
          <w:rFonts w:ascii="GHEA Grapalat" w:hAnsi="GHEA Grapalat" w:cs="Sylfaen"/>
          <w:sz w:val="20"/>
          <w:szCs w:val="20"/>
          <w:lang w:val="hy-AM"/>
        </w:rPr>
        <w:t>ծածկագրով</w:t>
      </w:r>
      <w:r w:rsidR="00524EC6" w:rsidRPr="00845959">
        <w:rPr>
          <w:rFonts w:ascii="GHEA Grapalat" w:hAnsi="GHEA Grapalat" w:cs="Sylfaen"/>
          <w:sz w:val="20"/>
          <w:szCs w:val="20"/>
          <w:lang w:val="af-ZA"/>
        </w:rPr>
        <w:t xml:space="preserve"> </w:t>
      </w:r>
    </w:p>
    <w:p w:rsidR="00524EC6" w:rsidRPr="00FE21F9" w:rsidRDefault="00524EC6" w:rsidP="00524EC6">
      <w:pPr>
        <w:pStyle w:val="BodyText"/>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rsidR="00524EC6" w:rsidRPr="00845959" w:rsidRDefault="00524EC6" w:rsidP="00524EC6">
      <w:pPr>
        <w:pStyle w:val="BodyText"/>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CA2D4E">
        <w:rPr>
          <w:rFonts w:ascii="GHEA Grapalat" w:hAnsi="GHEA Grapalat" w:cs="Sylfaen"/>
          <w:sz w:val="20"/>
          <w:szCs w:val="20"/>
          <w:lang w:val="af-ZA"/>
        </w:rPr>
        <w:t>202</w:t>
      </w:r>
      <w:r w:rsidR="00FF5E1A" w:rsidRPr="00CA2D4E">
        <w:rPr>
          <w:rFonts w:ascii="GHEA Grapalat" w:hAnsi="GHEA Grapalat" w:cs="Sylfaen"/>
          <w:sz w:val="20"/>
          <w:szCs w:val="20"/>
          <w:lang w:val="hy-AM"/>
        </w:rPr>
        <w:t>3</w:t>
      </w:r>
      <w:r w:rsidRPr="00CA2D4E">
        <w:rPr>
          <w:rFonts w:ascii="GHEA Grapalat" w:hAnsi="GHEA Grapalat" w:cs="Sylfaen"/>
          <w:sz w:val="20"/>
          <w:szCs w:val="20"/>
          <w:lang w:val="hy-AM"/>
        </w:rPr>
        <w:t xml:space="preserve"> </w:t>
      </w:r>
      <w:r w:rsidRPr="00CA2D4E">
        <w:rPr>
          <w:rFonts w:ascii="GHEA Grapalat" w:hAnsi="GHEA Grapalat" w:cs="Sylfaen"/>
          <w:sz w:val="20"/>
          <w:szCs w:val="20"/>
        </w:rPr>
        <w:t>թ</w:t>
      </w:r>
      <w:r w:rsidRPr="0056704C">
        <w:rPr>
          <w:rFonts w:ascii="GHEA Grapalat" w:hAnsi="GHEA Grapalat" w:cs="Times Armenian"/>
          <w:sz w:val="20"/>
          <w:szCs w:val="20"/>
          <w:lang w:val="af-ZA"/>
        </w:rPr>
        <w:t>.</w:t>
      </w:r>
      <w:r w:rsidRPr="0056704C">
        <w:rPr>
          <w:rFonts w:ascii="GHEA Grapalat" w:hAnsi="GHEA Grapalat" w:cs="Times Armenian"/>
          <w:sz w:val="20"/>
          <w:szCs w:val="20"/>
          <w:lang w:val="hy-AM"/>
        </w:rPr>
        <w:t xml:space="preserve"> </w:t>
      </w:r>
      <w:r w:rsidR="00DB17EE" w:rsidRPr="0056704C">
        <w:rPr>
          <w:rFonts w:ascii="GHEA Grapalat" w:hAnsi="GHEA Grapalat" w:cs="Times Armenian"/>
          <w:sz w:val="20"/>
          <w:szCs w:val="20"/>
          <w:lang w:val="hy-AM"/>
        </w:rPr>
        <w:t>հունիս</w:t>
      </w:r>
      <w:r w:rsidR="0061522B" w:rsidRPr="0056704C">
        <w:rPr>
          <w:rFonts w:ascii="GHEA Grapalat" w:hAnsi="GHEA Grapalat" w:cs="Times Armenian"/>
          <w:sz w:val="20"/>
          <w:szCs w:val="20"/>
          <w:lang w:val="hy-AM"/>
        </w:rPr>
        <w:t xml:space="preserve">ի </w:t>
      </w:r>
      <w:r w:rsidR="002657B1">
        <w:rPr>
          <w:rFonts w:ascii="GHEA Grapalat" w:hAnsi="GHEA Grapalat" w:cs="Times Armenian"/>
          <w:sz w:val="20"/>
          <w:szCs w:val="20"/>
          <w:lang w:val="ru-RU"/>
        </w:rPr>
        <w:t>15</w:t>
      </w:r>
      <w:r w:rsidRPr="0056704C">
        <w:rPr>
          <w:rFonts w:ascii="GHEA Grapalat" w:hAnsi="GHEA Grapalat" w:cs="Times Armenian"/>
          <w:sz w:val="20"/>
          <w:szCs w:val="20"/>
          <w:lang w:val="hy-AM"/>
        </w:rPr>
        <w:t>-ի</w:t>
      </w:r>
      <w:r w:rsidRPr="0056704C">
        <w:rPr>
          <w:rFonts w:ascii="GHEA Grapalat" w:hAnsi="GHEA Grapalat" w:cs="Times Armenian"/>
          <w:sz w:val="20"/>
          <w:szCs w:val="20"/>
          <w:vertAlign w:val="subscript"/>
          <w:lang w:val="af-ZA"/>
        </w:rPr>
        <w:t xml:space="preserve"> </w:t>
      </w:r>
      <w:r w:rsidR="002657B1">
        <w:rPr>
          <w:rFonts w:ascii="GHEA Grapalat" w:hAnsi="GHEA Grapalat" w:cs="Times Armenian"/>
          <w:sz w:val="20"/>
          <w:szCs w:val="20"/>
          <w:lang w:val="af-ZA"/>
        </w:rPr>
        <w:t>N 2</w:t>
      </w:r>
      <w:bookmarkStart w:id="2" w:name="_GoBack"/>
      <w:bookmarkEnd w:id="2"/>
      <w:r w:rsidRPr="0056704C">
        <w:rPr>
          <w:rFonts w:ascii="GHEA Grapalat" w:hAnsi="GHEA Grapalat" w:cs="Times Armenian"/>
          <w:sz w:val="20"/>
          <w:szCs w:val="20"/>
          <w:lang w:val="af-ZA"/>
        </w:rPr>
        <w:t xml:space="preserve"> </w:t>
      </w:r>
      <w:r w:rsidRPr="0056704C">
        <w:rPr>
          <w:rFonts w:ascii="GHEA Grapalat" w:hAnsi="GHEA Grapalat" w:cs="Sylfaen"/>
          <w:sz w:val="20"/>
          <w:szCs w:val="20"/>
        </w:rPr>
        <w:t>որոշմամբ</w:t>
      </w:r>
    </w:p>
    <w:p w:rsidR="00096865" w:rsidRPr="00064ADD" w:rsidRDefault="00096865" w:rsidP="00524EC6">
      <w:pPr>
        <w:pStyle w:val="BodyText"/>
        <w:spacing w:after="0"/>
        <w:ind w:firstLine="567"/>
        <w:jc w:val="right"/>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FF5E1A" w:rsidRPr="002C2BE0" w:rsidRDefault="00FF5E1A" w:rsidP="00FF5E1A">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FF5E1A" w:rsidRPr="001031FD" w:rsidRDefault="00FF5E1A" w:rsidP="00FF5E1A">
      <w:pPr>
        <w:pStyle w:val="BodyText"/>
        <w:tabs>
          <w:tab w:val="left" w:pos="5968"/>
        </w:tabs>
        <w:ind w:right="-7" w:firstLine="567"/>
        <w:rPr>
          <w:rFonts w:ascii="GHEA Grapalat" w:hAnsi="GHEA Grapalat"/>
          <w:lang w:val="af-ZA"/>
        </w:rPr>
      </w:pPr>
      <w:r w:rsidRPr="001031FD">
        <w:rPr>
          <w:rFonts w:ascii="GHEA Grapalat" w:hAnsi="GHEA Grapalat"/>
          <w:lang w:val="af-ZA"/>
        </w:rPr>
        <w:tab/>
      </w:r>
    </w:p>
    <w:p w:rsidR="00FF5E1A" w:rsidRPr="001031FD" w:rsidRDefault="00FF5E1A" w:rsidP="00FF5E1A">
      <w:pPr>
        <w:pStyle w:val="BodyText"/>
        <w:ind w:right="-7" w:firstLine="567"/>
        <w:jc w:val="center"/>
        <w:rPr>
          <w:rFonts w:ascii="GHEA Grapalat" w:hAnsi="GHEA Grapalat"/>
          <w:lang w:val="af-ZA"/>
        </w:rPr>
      </w:pPr>
    </w:p>
    <w:p w:rsidR="00FF5E1A" w:rsidRPr="001031FD" w:rsidRDefault="00FF5E1A" w:rsidP="00FF5E1A">
      <w:pPr>
        <w:pStyle w:val="BodyText"/>
        <w:ind w:right="-7" w:firstLine="567"/>
        <w:jc w:val="center"/>
        <w:rPr>
          <w:rFonts w:ascii="GHEA Grapalat" w:hAnsi="GHEA Grapalat"/>
          <w:lang w:val="af-ZA"/>
        </w:rPr>
      </w:pPr>
    </w:p>
    <w:p w:rsidR="00FF5E1A" w:rsidRPr="001031FD" w:rsidRDefault="00FF5E1A" w:rsidP="00FF5E1A">
      <w:pPr>
        <w:pStyle w:val="BodyText"/>
        <w:ind w:right="-7" w:firstLine="567"/>
        <w:jc w:val="center"/>
        <w:rPr>
          <w:rFonts w:ascii="GHEA Grapalat" w:hAnsi="GHEA Grapalat"/>
          <w:lang w:val="af-ZA"/>
        </w:rPr>
      </w:pPr>
    </w:p>
    <w:p w:rsidR="00FF5E1A" w:rsidRPr="00660EF1" w:rsidRDefault="00FF5E1A" w:rsidP="00FF5E1A">
      <w:pPr>
        <w:pStyle w:val="BodyText"/>
        <w:ind w:right="-7" w:firstLine="567"/>
        <w:jc w:val="center"/>
        <w:rPr>
          <w:rFonts w:ascii="GHEA Grapalat" w:hAnsi="GHEA Grapalat" w:cs="Sylfaen"/>
          <w:b/>
          <w:lang w:val="af-ZA"/>
        </w:rPr>
      </w:pPr>
      <w:r w:rsidRPr="00660EF1">
        <w:rPr>
          <w:rFonts w:ascii="GHEA Grapalat" w:hAnsi="GHEA Grapalat" w:cs="Sylfaen"/>
          <w:b/>
        </w:rPr>
        <w:t>Հ</w:t>
      </w:r>
      <w:r w:rsidRPr="00660EF1">
        <w:rPr>
          <w:rFonts w:ascii="GHEA Grapalat" w:hAnsi="GHEA Grapalat" w:cs="Times Armenian"/>
          <w:b/>
          <w:lang w:val="af-ZA"/>
        </w:rPr>
        <w:t xml:space="preserve"> </w:t>
      </w:r>
      <w:r w:rsidRPr="00660EF1">
        <w:rPr>
          <w:rFonts w:ascii="GHEA Grapalat" w:hAnsi="GHEA Grapalat" w:cs="Sylfaen"/>
          <w:b/>
        </w:rPr>
        <w:t>Ր</w:t>
      </w:r>
      <w:r w:rsidRPr="00660EF1">
        <w:rPr>
          <w:rFonts w:ascii="GHEA Grapalat" w:hAnsi="GHEA Grapalat" w:cs="Times Armenian"/>
          <w:b/>
          <w:lang w:val="af-ZA"/>
        </w:rPr>
        <w:t xml:space="preserve"> </w:t>
      </w:r>
      <w:r w:rsidRPr="00660EF1">
        <w:rPr>
          <w:rFonts w:ascii="GHEA Grapalat" w:hAnsi="GHEA Grapalat" w:cs="Sylfaen"/>
          <w:b/>
        </w:rPr>
        <w:t>Ա</w:t>
      </w:r>
      <w:r w:rsidRPr="00660EF1">
        <w:rPr>
          <w:rFonts w:ascii="GHEA Grapalat" w:hAnsi="GHEA Grapalat" w:cs="Times Armenian"/>
          <w:b/>
          <w:lang w:val="af-ZA"/>
        </w:rPr>
        <w:t xml:space="preserve"> </w:t>
      </w:r>
      <w:r w:rsidRPr="00660EF1">
        <w:rPr>
          <w:rFonts w:ascii="GHEA Grapalat" w:hAnsi="GHEA Grapalat" w:cs="Sylfaen"/>
          <w:b/>
        </w:rPr>
        <w:t>Վ</w:t>
      </w:r>
      <w:r w:rsidRPr="00660EF1">
        <w:rPr>
          <w:rFonts w:ascii="GHEA Grapalat" w:hAnsi="GHEA Grapalat" w:cs="Times Armenian"/>
          <w:b/>
          <w:lang w:val="af-ZA"/>
        </w:rPr>
        <w:t xml:space="preserve"> </w:t>
      </w:r>
      <w:r w:rsidRPr="00660EF1">
        <w:rPr>
          <w:rFonts w:ascii="GHEA Grapalat" w:hAnsi="GHEA Grapalat" w:cs="Sylfaen"/>
          <w:b/>
        </w:rPr>
        <w:t>Ե</w:t>
      </w:r>
      <w:r w:rsidRPr="00660EF1">
        <w:rPr>
          <w:rFonts w:ascii="GHEA Grapalat" w:hAnsi="GHEA Grapalat" w:cs="Times Armenian"/>
          <w:b/>
          <w:lang w:val="af-ZA"/>
        </w:rPr>
        <w:t xml:space="preserve"> </w:t>
      </w:r>
      <w:r w:rsidRPr="00660EF1">
        <w:rPr>
          <w:rFonts w:ascii="GHEA Grapalat" w:hAnsi="GHEA Grapalat" w:cs="Sylfaen"/>
          <w:b/>
        </w:rPr>
        <w:t>Ր</w:t>
      </w:r>
    </w:p>
    <w:p w:rsidR="00FF5E1A" w:rsidRPr="001031FD" w:rsidRDefault="00FF5E1A" w:rsidP="00FF5E1A">
      <w:pPr>
        <w:pStyle w:val="BodyText"/>
        <w:ind w:right="-7" w:firstLine="567"/>
        <w:jc w:val="center"/>
        <w:rPr>
          <w:rFonts w:ascii="GHEA Grapalat" w:hAnsi="GHEA Grapalat" w:cs="Sylfaen"/>
          <w:lang w:val="af-ZA"/>
        </w:rPr>
      </w:pPr>
    </w:p>
    <w:p w:rsidR="00FF5E1A" w:rsidRPr="001031FD" w:rsidRDefault="00FF5E1A" w:rsidP="00FF5E1A">
      <w:pPr>
        <w:pStyle w:val="BodyText"/>
        <w:ind w:right="-7" w:firstLine="567"/>
        <w:jc w:val="center"/>
        <w:rPr>
          <w:rFonts w:ascii="GHEA Grapalat" w:hAnsi="GHEA Grapalat" w:cs="Sylfaen"/>
          <w:lang w:val="af-ZA"/>
        </w:rPr>
      </w:pPr>
    </w:p>
    <w:p w:rsidR="00FF5E1A" w:rsidRPr="00916E26" w:rsidRDefault="00FF5E1A" w:rsidP="00FF5E1A">
      <w:pPr>
        <w:pStyle w:val="BodyText"/>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16122C">
        <w:rPr>
          <w:rFonts w:ascii="GHEA Grapalat" w:hAnsi="GHEA Grapalat" w:cs="Sylfaen"/>
          <w:b/>
        </w:rPr>
        <w:t>ԿԱՐԻՔՆԵՐԻ</w:t>
      </w:r>
      <w:r w:rsidRPr="0016122C">
        <w:rPr>
          <w:rFonts w:ascii="GHEA Grapalat" w:hAnsi="GHEA Grapalat" w:cs="Times Armenian"/>
          <w:b/>
          <w:lang w:val="af-ZA"/>
        </w:rPr>
        <w:t xml:space="preserve"> </w:t>
      </w:r>
      <w:r w:rsidRPr="00B113BC">
        <w:rPr>
          <w:rFonts w:ascii="GHEA Grapalat" w:hAnsi="GHEA Grapalat" w:cs="Sylfaen"/>
          <w:b/>
          <w:lang w:val="af-ZA"/>
        </w:rPr>
        <w:t xml:space="preserve">ՀԱՄԱՐ` </w:t>
      </w:r>
      <w:r w:rsidR="0016122C" w:rsidRPr="005E6C9C">
        <w:rPr>
          <w:rFonts w:ascii="GHEA Grapalat" w:hAnsi="GHEA Grapalat" w:cs="Sylfaen"/>
          <w:b/>
          <w:lang w:val="af-ZA"/>
        </w:rPr>
        <w:t>ԻՍՈ 35001-</w:t>
      </w:r>
      <w:r w:rsidR="005C41F2" w:rsidRPr="005E6C9C">
        <w:rPr>
          <w:rFonts w:ascii="GHEA Grapalat" w:hAnsi="GHEA Grapalat" w:cs="Sylfaen"/>
          <w:b/>
          <w:lang w:val="af-ZA"/>
        </w:rPr>
        <w:t xml:space="preserve">ՈՎ ԸՆԹԱՑԻԿ </w:t>
      </w:r>
      <w:r w:rsidR="0016122C" w:rsidRPr="005E6C9C">
        <w:rPr>
          <w:rFonts w:ascii="GHEA Grapalat" w:hAnsi="GHEA Grapalat" w:cs="Sylfaen"/>
          <w:b/>
          <w:lang w:val="af-ZA"/>
        </w:rPr>
        <w:t xml:space="preserve">ԱՐՏԱՔԻՆ ԳՆԱՀԱՏՄԱՆ ԾԱՌԱՅՈՒԹՅՈՒՆՆԵՐ ՁԵՌՔԲԵՐՄԱՆ ՆՊԱՏԱԿՈՎ ՀԱՅՏԱՐԱՐՎԱԾ ԳՆԱՆՇՄԱՆ </w:t>
      </w:r>
      <w:r w:rsidRPr="005E6C9C">
        <w:rPr>
          <w:rFonts w:ascii="GHEA Grapalat" w:hAnsi="GHEA Grapalat" w:cs="Sylfaen"/>
          <w:b/>
        </w:rPr>
        <w:t>ՀԱՐՑՄԱՆ</w:t>
      </w:r>
    </w:p>
    <w:p w:rsidR="00FF5E1A" w:rsidRPr="00916E26" w:rsidRDefault="00FF5E1A" w:rsidP="00FF5E1A">
      <w:pPr>
        <w:pStyle w:val="BodyText"/>
        <w:ind w:right="-7"/>
        <w:jc w:val="center"/>
        <w:rPr>
          <w:rFonts w:ascii="GHEA Grapalat" w:hAnsi="GHEA Grapalat"/>
          <w:b/>
          <w:szCs w:val="22"/>
          <w:lang w:val="af-ZA"/>
        </w:rPr>
      </w:pPr>
    </w:p>
    <w:p w:rsidR="00FF5E1A" w:rsidRPr="00064ADD" w:rsidRDefault="00FF5E1A" w:rsidP="00FF5E1A">
      <w:pPr>
        <w:pStyle w:val="BodyText"/>
        <w:ind w:right="-7"/>
        <w:jc w:val="center"/>
        <w:rPr>
          <w:rFonts w:ascii="GHEA Grapalat" w:hAnsi="GHEA Grapalat"/>
          <w:szCs w:val="22"/>
          <w:lang w:val="af-ZA"/>
        </w:rPr>
      </w:pPr>
    </w:p>
    <w:p w:rsidR="00FF5E1A" w:rsidRPr="00064ADD" w:rsidRDefault="00FF5E1A" w:rsidP="00FF5E1A">
      <w:pPr>
        <w:pStyle w:val="BodyText"/>
        <w:ind w:right="-7" w:firstLine="567"/>
        <w:jc w:val="center"/>
        <w:rPr>
          <w:rFonts w:ascii="GHEA Grapalat" w:hAnsi="GHEA Grapalat"/>
          <w:lang w:val="af-ZA"/>
        </w:rPr>
      </w:pPr>
    </w:p>
    <w:p w:rsidR="00FF5E1A" w:rsidRPr="00064ADD" w:rsidRDefault="00FF5E1A" w:rsidP="00FF5E1A">
      <w:pPr>
        <w:pStyle w:val="BodyText"/>
        <w:ind w:right="-7" w:firstLine="567"/>
        <w:jc w:val="center"/>
        <w:rPr>
          <w:rFonts w:ascii="GHEA Grapalat" w:hAnsi="GHEA Grapalat"/>
          <w:lang w:val="af-ZA"/>
        </w:rPr>
      </w:pPr>
    </w:p>
    <w:p w:rsidR="00FF5E1A" w:rsidRPr="00064ADD" w:rsidRDefault="00FF5E1A" w:rsidP="00FF5E1A">
      <w:pPr>
        <w:pStyle w:val="BodyText"/>
        <w:ind w:right="-7" w:firstLine="567"/>
        <w:jc w:val="center"/>
        <w:rPr>
          <w:rFonts w:ascii="GHEA Grapalat" w:hAnsi="GHEA Grapalat"/>
          <w:lang w:val="af-ZA"/>
        </w:rPr>
      </w:pPr>
    </w:p>
    <w:p w:rsidR="00FF5E1A" w:rsidRPr="00064ADD" w:rsidRDefault="00FF5E1A" w:rsidP="00FF5E1A">
      <w:pPr>
        <w:pStyle w:val="BodyText"/>
        <w:ind w:right="-7" w:firstLine="567"/>
        <w:jc w:val="center"/>
        <w:rPr>
          <w:rFonts w:ascii="GHEA Grapalat" w:hAnsi="GHEA Grapalat"/>
          <w:lang w:val="af-ZA"/>
        </w:rPr>
      </w:pPr>
    </w:p>
    <w:p w:rsidR="00FF5E1A" w:rsidRPr="00064ADD" w:rsidRDefault="00FF5E1A" w:rsidP="00FF5E1A">
      <w:pPr>
        <w:pStyle w:val="BodyText"/>
        <w:ind w:right="-7" w:firstLine="567"/>
        <w:jc w:val="center"/>
        <w:rPr>
          <w:rFonts w:ascii="GHEA Grapalat" w:hAnsi="GHEA Grapalat"/>
          <w:lang w:val="af-ZA"/>
        </w:rPr>
      </w:pPr>
    </w:p>
    <w:p w:rsidR="00FF5E1A" w:rsidRPr="00064ADD" w:rsidRDefault="00FF5E1A" w:rsidP="00FF5E1A">
      <w:pPr>
        <w:pStyle w:val="BodyText"/>
        <w:ind w:right="-7" w:firstLine="567"/>
        <w:jc w:val="center"/>
        <w:rPr>
          <w:rFonts w:ascii="GHEA Grapalat" w:hAnsi="GHEA Grapalat"/>
          <w:lang w:val="af-ZA"/>
        </w:rPr>
      </w:pPr>
    </w:p>
    <w:p w:rsidR="00FF5E1A" w:rsidRPr="00064ADD" w:rsidRDefault="00FF5E1A" w:rsidP="00FF5E1A">
      <w:pPr>
        <w:pStyle w:val="BodyText"/>
        <w:ind w:right="-7" w:firstLine="567"/>
        <w:jc w:val="center"/>
        <w:rPr>
          <w:rFonts w:ascii="GHEA Grapalat" w:hAnsi="GHEA Grapalat"/>
          <w:lang w:val="af-ZA"/>
        </w:rPr>
      </w:pPr>
    </w:p>
    <w:p w:rsidR="00FF5E1A" w:rsidRPr="00064ADD" w:rsidRDefault="00FF5E1A" w:rsidP="00FF5E1A">
      <w:pPr>
        <w:pStyle w:val="BodyText"/>
        <w:ind w:right="-7" w:firstLine="567"/>
        <w:jc w:val="center"/>
        <w:rPr>
          <w:rFonts w:ascii="GHEA Grapalat" w:hAnsi="GHEA Grapalat"/>
          <w:lang w:val="af-ZA"/>
        </w:rPr>
      </w:pPr>
    </w:p>
    <w:p w:rsidR="00FF5E1A" w:rsidRPr="00064ADD" w:rsidRDefault="00FF5E1A" w:rsidP="00FF5E1A">
      <w:pPr>
        <w:pStyle w:val="BodyText"/>
        <w:ind w:right="-7" w:firstLine="567"/>
        <w:jc w:val="center"/>
        <w:rPr>
          <w:rFonts w:ascii="GHEA Grapalat" w:hAnsi="GHEA Grapalat"/>
          <w:lang w:val="af-ZA"/>
        </w:rPr>
      </w:pPr>
    </w:p>
    <w:p w:rsidR="00FF5E1A" w:rsidRPr="00064ADD" w:rsidRDefault="00FF5E1A" w:rsidP="00FF5E1A">
      <w:pPr>
        <w:jc w:val="both"/>
        <w:rPr>
          <w:rFonts w:ascii="GHEA Grapalat" w:hAnsi="GHEA Grapalat" w:cs="Sylfaen"/>
          <w:i/>
          <w:sz w:val="22"/>
          <w:szCs w:val="22"/>
          <w:lang w:val="af-ZA"/>
        </w:rPr>
      </w:pPr>
      <w:r w:rsidRPr="00064ADD">
        <w:rPr>
          <w:rFonts w:ascii="GHEA Grapalat" w:hAnsi="GHEA Grapalat" w:cs="Sylfaen"/>
          <w:i/>
          <w:sz w:val="22"/>
          <w:szCs w:val="22"/>
        </w:rPr>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Pr="00064ADD">
        <w:rPr>
          <w:rFonts w:ascii="GHEA Grapalat" w:hAnsi="GHEA Grapalat" w:cs="Sylfaen"/>
          <w:i/>
          <w:sz w:val="22"/>
          <w:szCs w:val="22"/>
          <w:lang w:val="af-ZA"/>
        </w:rPr>
        <w:t xml:space="preserve"> </w:t>
      </w:r>
      <w:r w:rsidRPr="00064ADD">
        <w:rPr>
          <w:rFonts w:ascii="GHEA Grapalat" w:hAnsi="GHEA Grapalat" w:cs="Sylfaen"/>
          <w:i/>
          <w:sz w:val="22"/>
          <w:szCs w:val="22"/>
        </w:rPr>
        <w:t>նախքան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Pr="00064ADD">
        <w:rPr>
          <w:rFonts w:ascii="GHEA Grapalat" w:hAnsi="GHEA Grapalat" w:cs="Sylfaen"/>
          <w:i/>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FF5E1A" w:rsidRDefault="00FF5E1A" w:rsidP="00EF3662">
      <w:pPr>
        <w:ind w:firstLine="567"/>
        <w:jc w:val="center"/>
        <w:rPr>
          <w:rFonts w:ascii="GHEA Grapalat" w:hAnsi="GHEA Grapalat" w:cs="Sylfaen"/>
          <w:b/>
          <w:sz w:val="20"/>
          <w:szCs w:val="20"/>
          <w:lang w:val="hy-AM"/>
        </w:rPr>
      </w:pPr>
    </w:p>
    <w:p w:rsidR="00FF5E1A" w:rsidRDefault="00FF5E1A" w:rsidP="00EF3662">
      <w:pPr>
        <w:ind w:firstLine="567"/>
        <w:jc w:val="center"/>
        <w:rPr>
          <w:rFonts w:ascii="GHEA Grapalat" w:hAnsi="GHEA Grapalat" w:cs="Sylfaen"/>
          <w:b/>
          <w:sz w:val="20"/>
          <w:szCs w:val="20"/>
          <w:lang w:val="hy-AM"/>
        </w:rPr>
      </w:pPr>
    </w:p>
    <w:p w:rsidR="00FF5E1A" w:rsidRDefault="00FF5E1A" w:rsidP="00EF3662">
      <w:pPr>
        <w:ind w:firstLine="567"/>
        <w:jc w:val="center"/>
        <w:rPr>
          <w:rFonts w:ascii="GHEA Grapalat" w:hAnsi="GHEA Grapalat" w:cs="Sylfaen"/>
          <w:b/>
          <w:sz w:val="20"/>
          <w:szCs w:val="20"/>
          <w:lang w:val="hy-AM"/>
        </w:rPr>
      </w:pPr>
    </w:p>
    <w:p w:rsidR="00FF5E1A" w:rsidRPr="00B33761" w:rsidRDefault="00FF5E1A" w:rsidP="00FF5E1A">
      <w:pPr>
        <w:contextualSpacing/>
        <w:jc w:val="center"/>
        <w:rPr>
          <w:rFonts w:ascii="GHEA Grapalat" w:hAnsi="GHEA Grapalat"/>
          <w:b/>
          <w:sz w:val="20"/>
          <w:szCs w:val="20"/>
          <w:lang w:val="hy-AM"/>
        </w:rPr>
      </w:pPr>
      <w:r w:rsidRPr="00FF5E1A">
        <w:rPr>
          <w:rFonts w:ascii="GHEA Grapalat" w:hAnsi="GHEA Grapalat" w:cs="Sylfaen"/>
          <w:b/>
          <w:sz w:val="20"/>
          <w:szCs w:val="20"/>
          <w:lang w:val="hy-AM"/>
        </w:rPr>
        <w:t>ԲՈՎԱՆԴԱԿՈւԹՅՈւՆ</w:t>
      </w:r>
    </w:p>
    <w:p w:rsidR="00FF5E1A" w:rsidRPr="00B113BC" w:rsidRDefault="00FF5E1A" w:rsidP="00FF5E1A">
      <w:pPr>
        <w:pStyle w:val="BodyText"/>
        <w:ind w:right="-7"/>
        <w:jc w:val="center"/>
        <w:rPr>
          <w:rFonts w:ascii="GHEA Grapalat" w:hAnsi="GHEA Grapalat" w:cs="Sylfaen"/>
          <w:b/>
          <w:sz w:val="20"/>
          <w:szCs w:val="20"/>
          <w:lang w:val="hy-AM"/>
        </w:rPr>
      </w:pPr>
      <w:r w:rsidRPr="009573E6">
        <w:rPr>
          <w:rFonts w:ascii="GHEA Grapalat" w:hAnsi="GHEA Grapalat" w:cs="Sylfaen"/>
          <w:b/>
          <w:sz w:val="20"/>
          <w:szCs w:val="20"/>
          <w:lang w:val="af-ZA"/>
        </w:rPr>
        <w:t>ԱՆ «</w:t>
      </w:r>
      <w:r w:rsidRPr="00426DFE">
        <w:rPr>
          <w:rFonts w:ascii="GHEA Grapalat" w:hAnsi="GHEA Grapalat" w:cs="Sylfaen"/>
          <w:b/>
          <w:sz w:val="20"/>
          <w:szCs w:val="20"/>
          <w:lang w:val="af-ZA"/>
        </w:rPr>
        <w:t xml:space="preserve">ՀԻՎԱՆԴՈՒԹՅՈՒՆՆԵՐԻ ՎԵՐԱՀՍԿՄԱՆ ԵՎ ԿԱՆԽԱՐԳԵԼՄԱՆ ԱԶԳԱՅԻՆ </w:t>
      </w:r>
      <w:r w:rsidRPr="00B113BC">
        <w:rPr>
          <w:rFonts w:ascii="GHEA Grapalat" w:hAnsi="GHEA Grapalat" w:cs="Sylfaen"/>
          <w:b/>
          <w:sz w:val="20"/>
          <w:szCs w:val="20"/>
          <w:lang w:val="hy-AM"/>
        </w:rPr>
        <w:t xml:space="preserve">ԿԵՆՏՐՈՆ» ՊՈԱԿ-Ի </w:t>
      </w:r>
      <w:r w:rsidRPr="00434B39">
        <w:rPr>
          <w:rFonts w:ascii="GHEA Grapalat" w:hAnsi="GHEA Grapalat" w:cs="Sylfaen"/>
          <w:b/>
          <w:sz w:val="20"/>
          <w:szCs w:val="20"/>
          <w:lang w:val="hy-AM"/>
        </w:rPr>
        <w:t>ԿԱՐԻՔՆԵՐԻ</w:t>
      </w:r>
      <w:r w:rsidRPr="00B113BC">
        <w:rPr>
          <w:rFonts w:ascii="GHEA Grapalat" w:hAnsi="GHEA Grapalat" w:cs="Sylfaen"/>
          <w:b/>
          <w:sz w:val="20"/>
          <w:szCs w:val="20"/>
          <w:lang w:val="hy-AM"/>
        </w:rPr>
        <w:t xml:space="preserve"> </w:t>
      </w:r>
      <w:r w:rsidRPr="00434B39">
        <w:rPr>
          <w:rFonts w:ascii="GHEA Grapalat" w:hAnsi="GHEA Grapalat" w:cs="Sylfaen"/>
          <w:b/>
          <w:sz w:val="20"/>
          <w:szCs w:val="20"/>
          <w:lang w:val="hy-AM"/>
        </w:rPr>
        <w:t>ՀԱՄԱՐ</w:t>
      </w:r>
      <w:r w:rsidRPr="005E6C9C">
        <w:rPr>
          <w:rFonts w:ascii="GHEA Grapalat" w:hAnsi="GHEA Grapalat" w:cs="Sylfaen"/>
          <w:b/>
          <w:sz w:val="20"/>
          <w:szCs w:val="20"/>
          <w:lang w:val="hy-AM"/>
        </w:rPr>
        <w:t xml:space="preserve">` </w:t>
      </w:r>
      <w:r w:rsidR="00B113BC" w:rsidRPr="005E6C9C">
        <w:rPr>
          <w:rFonts w:ascii="GHEA Grapalat" w:hAnsi="GHEA Grapalat" w:cs="Sylfaen"/>
          <w:b/>
          <w:sz w:val="20"/>
          <w:szCs w:val="20"/>
          <w:lang w:val="hy-AM"/>
        </w:rPr>
        <w:t>ԻՍՈ 35001-ՈՎ</w:t>
      </w:r>
      <w:r w:rsidR="00DA2A36" w:rsidRPr="005E6C9C">
        <w:rPr>
          <w:rFonts w:ascii="GHEA Grapalat" w:hAnsi="GHEA Grapalat" w:cs="Sylfaen"/>
          <w:b/>
          <w:sz w:val="20"/>
          <w:szCs w:val="20"/>
          <w:lang w:val="hy-AM"/>
        </w:rPr>
        <w:t xml:space="preserve"> ԸՆԹԱՑԻԿ</w:t>
      </w:r>
      <w:r w:rsidR="00B113BC" w:rsidRPr="005E6C9C">
        <w:rPr>
          <w:rFonts w:ascii="GHEA Grapalat" w:hAnsi="GHEA Grapalat" w:cs="Sylfaen"/>
          <w:b/>
          <w:sz w:val="20"/>
          <w:szCs w:val="20"/>
          <w:lang w:val="hy-AM"/>
        </w:rPr>
        <w:t xml:space="preserve"> ԱՐՏԱՔԻՆ ԳՆԱՀԱՏՄԱՆ ԾԱՌԱՅՈՒԹՅՈՒՆՆԵՐ </w:t>
      </w:r>
      <w:r w:rsidRPr="005E6C9C">
        <w:rPr>
          <w:rFonts w:ascii="GHEA Grapalat" w:hAnsi="GHEA Grapalat" w:cs="Sylfaen"/>
          <w:b/>
          <w:sz w:val="20"/>
          <w:szCs w:val="20"/>
          <w:lang w:val="hy-AM"/>
        </w:rPr>
        <w:t>ՁԵՌՔԲԵՐՄԱՆ ՆՊԱՏԱԿՈՎ ՀԱՅՏԱՐԱՐՎԱԾ ԳՆԱՆՇՄԱՆ ՀԱՐՑՄԱՆ</w:t>
      </w:r>
    </w:p>
    <w:p w:rsidR="009F5D9B" w:rsidRPr="00B113BC" w:rsidRDefault="009F5D9B" w:rsidP="00EF3662">
      <w:pPr>
        <w:ind w:firstLine="567"/>
        <w:jc w:val="center"/>
        <w:rPr>
          <w:rFonts w:ascii="GHEA Grapalat" w:hAnsi="GHEA Grapalat" w:cs="Sylfaen"/>
          <w:b/>
          <w:sz w:val="20"/>
          <w:szCs w:val="20"/>
          <w:lang w:val="hy-AM"/>
        </w:rPr>
      </w:pPr>
    </w:p>
    <w:p w:rsidR="00096865" w:rsidRPr="00064ADD" w:rsidRDefault="00096865" w:rsidP="00EF3662">
      <w:pPr>
        <w:ind w:firstLine="567"/>
        <w:jc w:val="center"/>
        <w:rPr>
          <w:rFonts w:ascii="GHEA Grapalat" w:hAnsi="GHEA Grapalat"/>
          <w:sz w:val="20"/>
          <w:lang w:val="af-ZA"/>
        </w:rPr>
      </w:pPr>
      <w:r w:rsidRPr="005F035D">
        <w:rPr>
          <w:rFonts w:ascii="GHEA Grapalat" w:hAnsi="GHEA Grapalat" w:cs="Sylfaen"/>
          <w:b/>
          <w:sz w:val="20"/>
          <w:szCs w:val="22"/>
          <w:lang w:val="hy-AM"/>
        </w:rPr>
        <w:t>ՄԱՍ</w:t>
      </w:r>
      <w:r w:rsidRPr="00064ADD">
        <w:rPr>
          <w:rFonts w:ascii="GHEA Grapalat" w:hAnsi="GHEA Grapalat" w:cs="Times Armenian"/>
          <w:b/>
          <w:sz w:val="20"/>
          <w:szCs w:val="22"/>
          <w:lang w:val="af-ZA"/>
        </w:rPr>
        <w:t xml:space="preserve"> I.</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5F035D">
        <w:rPr>
          <w:rFonts w:ascii="GHEA Grapalat" w:hAnsi="GHEA Grapalat" w:cs="Sylfaen"/>
          <w:sz w:val="20"/>
          <w:lang w:val="hy-AM"/>
        </w:rPr>
        <w:t>Գնման</w:t>
      </w:r>
      <w:r w:rsidRPr="00064ADD">
        <w:rPr>
          <w:rFonts w:ascii="GHEA Grapalat" w:hAnsi="GHEA Grapalat" w:cs="Times Armenian"/>
          <w:sz w:val="20"/>
          <w:lang w:val="af-ZA"/>
        </w:rPr>
        <w:t xml:space="preserve"> </w:t>
      </w:r>
      <w:r w:rsidRPr="005F035D">
        <w:rPr>
          <w:rFonts w:ascii="GHEA Grapalat" w:hAnsi="GHEA Grapalat" w:cs="Sylfaen"/>
          <w:sz w:val="20"/>
          <w:lang w:val="hy-AM"/>
        </w:rPr>
        <w:t>առարկայի</w:t>
      </w:r>
      <w:r w:rsidRPr="00064ADD">
        <w:rPr>
          <w:rFonts w:ascii="GHEA Grapalat" w:hAnsi="GHEA Grapalat"/>
          <w:sz w:val="20"/>
          <w:lang w:val="af-ZA"/>
        </w:rPr>
        <w:t xml:space="preserve"> </w:t>
      </w:r>
      <w:r w:rsidRPr="005F035D">
        <w:rPr>
          <w:rFonts w:ascii="GHEA Grapalat" w:hAnsi="GHEA Grapalat" w:cs="Sylfaen"/>
          <w:sz w:val="20"/>
          <w:lang w:val="hy-AM"/>
        </w:rPr>
        <w:t>բնութա</w:t>
      </w:r>
      <w:r w:rsidRPr="005F035D">
        <w:rPr>
          <w:rFonts w:ascii="GHEA Grapalat" w:hAnsi="GHEA Grapalat" w:cs="Times Armenian"/>
          <w:sz w:val="20"/>
          <w:lang w:val="hy-AM"/>
        </w:rPr>
        <w:t>գ</w:t>
      </w:r>
      <w:r w:rsidRPr="005F035D">
        <w:rPr>
          <w:rFonts w:ascii="GHEA Grapalat" w:hAnsi="GHEA Grapalat" w:cs="Sylfaen"/>
          <w:sz w:val="20"/>
          <w:lang w:val="hy-AM"/>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r w:rsidR="00096865" w:rsidRPr="00064ADD">
        <w:rPr>
          <w:rFonts w:ascii="GHEA Grapalat" w:hAnsi="GHEA Grapalat" w:cs="Times Armenian"/>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9A0176">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C43894">
        <w:rPr>
          <w:rFonts w:ascii="GHEA Grapalat" w:hAnsi="GHEA Grapalat"/>
          <w:b/>
          <w:sz w:val="20"/>
          <w:szCs w:val="20"/>
          <w:lang w:val="hy-AM"/>
        </w:rPr>
        <w:t>“ԳՀԾՁԲ-ՀՎԿԱԿ-</w:t>
      </w:r>
      <w:r w:rsidR="003A1899">
        <w:rPr>
          <w:rFonts w:ascii="GHEA Grapalat" w:hAnsi="GHEA Grapalat"/>
          <w:b/>
          <w:sz w:val="20"/>
          <w:szCs w:val="20"/>
          <w:lang w:val="hy-AM"/>
        </w:rPr>
        <w:t>2023-34</w:t>
      </w:r>
      <w:r w:rsidR="00C43894">
        <w:rPr>
          <w:rFonts w:ascii="GHEA Grapalat" w:hAnsi="GHEA Grapalat"/>
          <w:b/>
          <w:sz w:val="20"/>
          <w:szCs w:val="20"/>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C369A6">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FE7426" w:rsidRPr="00D86B1F">
        <w:rPr>
          <w:rFonts w:ascii="GHEA Grapalat" w:hAnsi="GHEA Grapalat"/>
          <w:b/>
          <w:sz w:val="20"/>
          <w:szCs w:val="20"/>
          <w:lang w:val="af-ZA"/>
        </w:rPr>
        <w:t>«Հիվանդությունների վերահսկման և կանխարգելման ազգային կենտրոն» ՊՈԱԿ</w:t>
      </w:r>
      <w:r w:rsidR="00FE7426">
        <w:rPr>
          <w:rFonts w:ascii="GHEA Grapalat" w:hAnsi="GHEA Grapalat"/>
          <w:sz w:val="20"/>
          <w:lang w:val="hy-AM"/>
        </w:rPr>
        <w:t>-</w:t>
      </w:r>
      <w:r w:rsidR="00A00E74" w:rsidRPr="00064ADD">
        <w:rPr>
          <w:rFonts w:ascii="GHEA Grapalat" w:hAnsi="GHEA Grapalat"/>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FE7426" w:rsidRPr="00D86B1F">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rsidR="00096865" w:rsidRPr="00064ADD" w:rsidRDefault="00096865" w:rsidP="00EF3662">
      <w:pPr>
        <w:pStyle w:val="Heading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70754D" w:rsidRDefault="00845AA5" w:rsidP="0070754D">
      <w:pPr>
        <w:pStyle w:val="Heading3"/>
        <w:spacing w:line="240" w:lineRule="auto"/>
        <w:ind w:firstLine="567"/>
        <w:jc w:val="both"/>
        <w:rPr>
          <w:rFonts w:ascii="GHEA Grapalat" w:hAnsi="GHEA Grapalat"/>
          <w:b/>
          <w:i w:val="0"/>
          <w:lang w:val="hy-AM"/>
        </w:rPr>
      </w:pPr>
      <w:r w:rsidRPr="00064ADD">
        <w:rPr>
          <w:rFonts w:ascii="GHEA Grapalat" w:hAnsi="GHEA Grapalat" w:cs="Sylfaen"/>
          <w:i w:val="0"/>
        </w:rPr>
        <w:t xml:space="preserve">1.1 </w:t>
      </w:r>
      <w:r w:rsidR="0070754D" w:rsidRPr="00064ADD">
        <w:rPr>
          <w:rFonts w:ascii="GHEA Grapalat" w:hAnsi="GHEA Grapalat" w:cs="Sylfaen"/>
          <w:i w:val="0"/>
        </w:rPr>
        <w:t>Գնման</w:t>
      </w:r>
      <w:r w:rsidR="0070754D" w:rsidRPr="00064ADD">
        <w:rPr>
          <w:rFonts w:ascii="GHEA Grapalat" w:hAnsi="GHEA Grapalat" w:cs="Sylfaen"/>
          <w:i w:val="0"/>
          <w:lang w:val="af-ZA"/>
        </w:rPr>
        <w:t xml:space="preserve"> </w:t>
      </w:r>
      <w:r w:rsidR="0070754D" w:rsidRPr="00064ADD">
        <w:rPr>
          <w:rFonts w:ascii="GHEA Grapalat" w:hAnsi="GHEA Grapalat" w:cs="Sylfaen"/>
          <w:i w:val="0"/>
        </w:rPr>
        <w:t>առարկա</w:t>
      </w:r>
      <w:r w:rsidR="0070754D" w:rsidRPr="00064ADD">
        <w:rPr>
          <w:rFonts w:ascii="GHEA Grapalat" w:hAnsi="GHEA Grapalat" w:cs="Sylfaen"/>
          <w:i w:val="0"/>
          <w:lang w:val="af-ZA"/>
        </w:rPr>
        <w:t xml:space="preserve"> </w:t>
      </w:r>
      <w:r w:rsidR="0070754D" w:rsidRPr="00064ADD">
        <w:rPr>
          <w:rFonts w:ascii="GHEA Grapalat" w:hAnsi="GHEA Grapalat" w:cs="Sylfaen"/>
          <w:i w:val="0"/>
        </w:rPr>
        <w:t>է</w:t>
      </w:r>
      <w:r w:rsidR="0070754D" w:rsidRPr="00064ADD">
        <w:rPr>
          <w:rFonts w:ascii="GHEA Grapalat" w:hAnsi="GHEA Grapalat" w:cs="Sylfaen"/>
          <w:i w:val="0"/>
          <w:lang w:val="af-ZA"/>
        </w:rPr>
        <w:t xml:space="preserve"> </w:t>
      </w:r>
      <w:r w:rsidR="0070754D" w:rsidRPr="00064ADD">
        <w:rPr>
          <w:rFonts w:ascii="GHEA Grapalat" w:hAnsi="GHEA Grapalat" w:cs="Sylfaen"/>
          <w:i w:val="0"/>
        </w:rPr>
        <w:t>հանդիսանում</w:t>
      </w:r>
      <w:r w:rsidR="0070754D" w:rsidRPr="00064ADD">
        <w:rPr>
          <w:rFonts w:ascii="GHEA Grapalat" w:hAnsi="GHEA Grapalat" w:cs="Sylfaen"/>
          <w:i w:val="0"/>
          <w:lang w:val="af-ZA"/>
        </w:rPr>
        <w:t xml:space="preserve"> </w:t>
      </w:r>
      <w:r w:rsidR="0070754D" w:rsidRPr="00B74D58">
        <w:rPr>
          <w:rFonts w:ascii="GHEA Grapalat" w:hAnsi="GHEA Grapalat"/>
          <w:b/>
          <w:i w:val="0"/>
          <w:lang w:val="af-ZA"/>
        </w:rPr>
        <w:t>«Հիվանդությունների վերահսկման և կանխարգելման ազգային կենտրոն» ՊՈԱԿ</w:t>
      </w:r>
      <w:r w:rsidR="0070754D" w:rsidRPr="00961B4B">
        <w:rPr>
          <w:rFonts w:ascii="GHEA Grapalat" w:hAnsi="GHEA Grapalat"/>
          <w:i w:val="0"/>
          <w:lang w:val="hy-AM"/>
        </w:rPr>
        <w:t>-</w:t>
      </w:r>
      <w:r w:rsidR="0070754D" w:rsidRPr="00961B4B">
        <w:rPr>
          <w:rFonts w:ascii="GHEA Grapalat" w:hAnsi="GHEA Grapalat"/>
          <w:i w:val="0"/>
        </w:rPr>
        <w:t>ի</w:t>
      </w:r>
      <w:r w:rsidR="0070754D" w:rsidRPr="00064ADD">
        <w:rPr>
          <w:rFonts w:ascii="GHEA Grapalat" w:hAnsi="GHEA Grapalat"/>
          <w:i w:val="0"/>
          <w:lang w:val="af-ZA"/>
        </w:rPr>
        <w:t xml:space="preserve"> </w:t>
      </w:r>
      <w:r w:rsidR="0070754D" w:rsidRPr="00064ADD">
        <w:rPr>
          <w:rFonts w:ascii="GHEA Grapalat" w:hAnsi="GHEA Grapalat" w:cs="Sylfaen"/>
          <w:i w:val="0"/>
        </w:rPr>
        <w:t>կարիքների</w:t>
      </w:r>
      <w:r w:rsidR="0070754D" w:rsidRPr="00064ADD">
        <w:rPr>
          <w:rFonts w:ascii="GHEA Grapalat" w:hAnsi="GHEA Grapalat" w:cs="Times Armenian"/>
          <w:i w:val="0"/>
          <w:lang w:val="af-ZA"/>
        </w:rPr>
        <w:t xml:space="preserve"> </w:t>
      </w:r>
      <w:r w:rsidR="0070754D" w:rsidRPr="00606A0F">
        <w:rPr>
          <w:rFonts w:ascii="GHEA Grapalat" w:hAnsi="GHEA Grapalat" w:cs="Sylfaen"/>
          <w:i w:val="0"/>
        </w:rPr>
        <w:t>համար</w:t>
      </w:r>
      <w:r w:rsidR="0070754D" w:rsidRPr="00606A0F">
        <w:rPr>
          <w:rFonts w:ascii="GHEA Grapalat" w:hAnsi="GHEA Grapalat" w:cs="Times Armenian"/>
          <w:i w:val="0"/>
          <w:lang w:val="af-ZA"/>
        </w:rPr>
        <w:t xml:space="preserve">` </w:t>
      </w:r>
      <w:r w:rsidR="00BB6A3B" w:rsidRPr="00606A0F">
        <w:rPr>
          <w:rFonts w:ascii="GHEA Grapalat" w:hAnsi="GHEA Grapalat"/>
          <w:b/>
          <w:i w:val="0"/>
          <w:lang w:val="hy-AM"/>
        </w:rPr>
        <w:t xml:space="preserve">ԻՍՈ </w:t>
      </w:r>
      <w:r w:rsidR="00BB6A3B" w:rsidRPr="007C0D38">
        <w:rPr>
          <w:rFonts w:ascii="GHEA Grapalat" w:hAnsi="GHEA Grapalat"/>
          <w:b/>
          <w:i w:val="0"/>
          <w:lang w:val="af-ZA"/>
        </w:rPr>
        <w:t xml:space="preserve">35001-ով </w:t>
      </w:r>
      <w:r w:rsidR="00750A4C" w:rsidRPr="007C0D38">
        <w:rPr>
          <w:rFonts w:ascii="GHEA Grapalat" w:hAnsi="GHEA Grapalat"/>
          <w:b/>
          <w:i w:val="0"/>
          <w:lang w:val="af-ZA"/>
        </w:rPr>
        <w:t xml:space="preserve">ընթացիկ </w:t>
      </w:r>
      <w:r w:rsidR="00BB6A3B" w:rsidRPr="007C0D38">
        <w:rPr>
          <w:rFonts w:ascii="GHEA Grapalat" w:hAnsi="GHEA Grapalat"/>
          <w:b/>
          <w:i w:val="0"/>
          <w:lang w:val="af-ZA"/>
        </w:rPr>
        <w:t>արտաքին</w:t>
      </w:r>
      <w:r w:rsidR="00BB6A3B" w:rsidRPr="00606A0F">
        <w:rPr>
          <w:rFonts w:ascii="GHEA Grapalat" w:hAnsi="GHEA Grapalat"/>
          <w:b/>
          <w:i w:val="0"/>
          <w:lang w:val="hy-AM"/>
        </w:rPr>
        <w:t xml:space="preserve"> գնահատման ծառայություններ</w:t>
      </w:r>
      <w:r w:rsidR="00BB6A3B" w:rsidRPr="00064ADD">
        <w:rPr>
          <w:rFonts w:ascii="GHEA Grapalat" w:hAnsi="GHEA Grapalat"/>
          <w:i w:val="0"/>
        </w:rPr>
        <w:t xml:space="preserve"> </w:t>
      </w:r>
      <w:r w:rsidR="0070754D" w:rsidRPr="00064ADD">
        <w:rPr>
          <w:rFonts w:ascii="GHEA Grapalat" w:hAnsi="GHEA Grapalat"/>
          <w:i w:val="0"/>
        </w:rPr>
        <w:t>ձեռքբերումը (այսուհետ` նաև ծառայություն)</w:t>
      </w:r>
      <w:r w:rsidR="0070754D" w:rsidRPr="00064ADD">
        <w:rPr>
          <w:rFonts w:ascii="GHEA Grapalat" w:hAnsi="GHEA Grapalat"/>
          <w:i w:val="0"/>
          <w:lang w:val="af-ZA"/>
        </w:rPr>
        <w:t xml:space="preserve">, </w:t>
      </w:r>
      <w:r w:rsidR="00EA1E60">
        <w:rPr>
          <w:rFonts w:ascii="GHEA Grapalat" w:hAnsi="GHEA Grapalat"/>
          <w:i w:val="0"/>
        </w:rPr>
        <w:t>որոնք</w:t>
      </w:r>
      <w:r w:rsidR="0070754D" w:rsidRPr="00064ADD">
        <w:rPr>
          <w:rFonts w:ascii="GHEA Grapalat" w:hAnsi="GHEA Grapalat"/>
          <w:i w:val="0"/>
          <w:lang w:val="af-ZA"/>
        </w:rPr>
        <w:t xml:space="preserve"> </w:t>
      </w:r>
      <w:r w:rsidR="0070754D" w:rsidRPr="00064ADD">
        <w:rPr>
          <w:rFonts w:ascii="GHEA Grapalat" w:hAnsi="GHEA Grapalat"/>
          <w:i w:val="0"/>
        </w:rPr>
        <w:t>խմբավորված</w:t>
      </w:r>
      <w:r w:rsidR="0070754D">
        <w:rPr>
          <w:rFonts w:ascii="GHEA Grapalat" w:hAnsi="GHEA Grapalat"/>
          <w:i w:val="0"/>
          <w:lang w:val="af-ZA"/>
        </w:rPr>
        <w:t xml:space="preserve"> </w:t>
      </w:r>
      <w:r w:rsidR="0070754D" w:rsidRPr="00064ADD">
        <w:rPr>
          <w:rFonts w:ascii="GHEA Grapalat" w:hAnsi="GHEA Grapalat"/>
          <w:i w:val="0"/>
        </w:rPr>
        <w:t>են</w:t>
      </w:r>
      <w:r w:rsidR="0070754D" w:rsidRPr="00064ADD">
        <w:rPr>
          <w:rFonts w:ascii="GHEA Grapalat" w:hAnsi="GHEA Grapalat"/>
          <w:i w:val="0"/>
          <w:lang w:val="af-ZA"/>
        </w:rPr>
        <w:t xml:space="preserve"> </w:t>
      </w:r>
      <w:r w:rsidR="00EA1E60">
        <w:rPr>
          <w:rFonts w:ascii="GHEA Grapalat" w:hAnsi="GHEA Grapalat"/>
          <w:i w:val="0"/>
          <w:lang w:val="hy-AM"/>
        </w:rPr>
        <w:t>1</w:t>
      </w:r>
      <w:r w:rsidR="0070754D" w:rsidRPr="00064ADD">
        <w:rPr>
          <w:rFonts w:ascii="GHEA Grapalat" w:hAnsi="GHEA Grapalat"/>
          <w:i w:val="0"/>
          <w:lang w:val="af-ZA"/>
        </w:rPr>
        <w:t xml:space="preserve"> </w:t>
      </w:r>
      <w:r w:rsidR="0070754D">
        <w:rPr>
          <w:rFonts w:ascii="GHEA Grapalat" w:hAnsi="GHEA Grapalat" w:cs="Sylfaen"/>
          <w:i w:val="0"/>
        </w:rPr>
        <w:t>չափաբաժ</w:t>
      </w:r>
      <w:r w:rsidR="00EA1E60">
        <w:rPr>
          <w:rFonts w:ascii="GHEA Grapalat" w:hAnsi="GHEA Grapalat" w:cs="Sylfaen"/>
          <w:i w:val="0"/>
          <w:lang w:val="hy-AM"/>
        </w:rPr>
        <w:t>ն</w:t>
      </w:r>
      <w:r w:rsidR="00451574">
        <w:rPr>
          <w:rFonts w:ascii="GHEA Grapalat" w:hAnsi="GHEA Grapalat" w:cs="Sylfaen"/>
          <w:i w:val="0"/>
          <w:lang w:val="hy-AM"/>
        </w:rPr>
        <w:t>ում</w:t>
      </w:r>
      <w:r w:rsidR="0070754D" w:rsidRPr="00064ADD">
        <w:rPr>
          <w:rFonts w:ascii="GHEA Grapalat" w:hAnsi="GHEA Grapalat" w:cs="Times Armenian"/>
          <w:i w:val="0"/>
          <w:lang w:val="af-ZA"/>
        </w:rPr>
        <w:t>`</w:t>
      </w:r>
      <w:r w:rsidR="00E759E6">
        <w:rPr>
          <w:rFonts w:ascii="GHEA Grapalat" w:hAnsi="GHEA Grapalat" w:cs="Times Armenian"/>
          <w:i w:val="0"/>
          <w:lang w:val="hy-AM"/>
        </w:rPr>
        <w:t xml:space="preserve"> </w:t>
      </w:r>
      <w:r w:rsidR="0070754D" w:rsidRPr="00A40E34">
        <w:rPr>
          <w:rFonts w:ascii="GHEA Grapalat" w:hAnsi="GHEA Grapalat" w:cs="Times Armenian"/>
          <w:i w:val="0"/>
          <w:color w:val="FF0000"/>
          <w:lang w:val="hy-AM"/>
        </w:rPr>
        <w:t>(</w:t>
      </w:r>
      <w:r w:rsidR="0070754D" w:rsidRPr="00A40E34">
        <w:rPr>
          <w:rFonts w:ascii="GHEA Grapalat" w:hAnsi="GHEA Grapalat"/>
          <w:b/>
          <w:color w:val="FF0000"/>
          <w:lang w:val="hy-AM"/>
        </w:rPr>
        <w:t xml:space="preserve">Կցվում </w:t>
      </w:r>
      <w:r w:rsidR="0070754D">
        <w:rPr>
          <w:rFonts w:ascii="GHEA Grapalat" w:hAnsi="GHEA Grapalat"/>
          <w:b/>
          <w:color w:val="FF0000"/>
          <w:lang w:val="hy-AM"/>
        </w:rPr>
        <w:t xml:space="preserve">է </w:t>
      </w:r>
      <w:r w:rsidR="0070754D" w:rsidRPr="00A40E34">
        <w:rPr>
          <w:rFonts w:ascii="GHEA Grapalat" w:hAnsi="GHEA Grapalat"/>
          <w:b/>
          <w:color w:val="FF0000"/>
          <w:lang w:val="hy-AM"/>
        </w:rPr>
        <w:t xml:space="preserve">հավելված </w:t>
      </w:r>
      <w:r w:rsidR="00091263">
        <w:rPr>
          <w:rFonts w:ascii="GHEA Grapalat" w:hAnsi="GHEA Grapalat"/>
          <w:b/>
          <w:color w:val="FF0000"/>
          <w:lang w:val="en-GB"/>
        </w:rPr>
        <w:t>N 1</w:t>
      </w:r>
      <w:r w:rsidR="0070754D" w:rsidRPr="00A40E34">
        <w:rPr>
          <w:rFonts w:ascii="GHEA Grapalat" w:hAnsi="GHEA Grapalat"/>
          <w:b/>
          <w:color w:val="FF0000"/>
          <w:lang w:val="hy-AM"/>
        </w:rPr>
        <w:t>)</w:t>
      </w:r>
      <w:r w:rsidR="0070754D">
        <w:rPr>
          <w:rFonts w:ascii="GHEA Grapalat" w:hAnsi="GHEA Grapalat"/>
          <w:b/>
          <w:i w:val="0"/>
          <w:lang w:val="hy-AM"/>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rsidTr="00993392">
        <w:trPr>
          <w:trHeight w:val="315"/>
        </w:trPr>
        <w:tc>
          <w:tcPr>
            <w:tcW w:w="3119" w:type="dxa"/>
            <w:gridSpan w:val="2"/>
            <w:vAlign w:val="center"/>
          </w:tcPr>
          <w:p w:rsidR="005D26B6" w:rsidRPr="00064ADD" w:rsidRDefault="007B4C08" w:rsidP="00C8495D">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rPr>
              <w:t>Չափաբաժին</w:t>
            </w:r>
          </w:p>
        </w:tc>
        <w:tc>
          <w:tcPr>
            <w:tcW w:w="7231" w:type="dxa"/>
            <w:vMerge w:val="restart"/>
            <w:vAlign w:val="center"/>
          </w:tcPr>
          <w:p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7B4C08"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rPr>
              <w:t>համար</w:t>
            </w:r>
          </w:p>
        </w:tc>
        <w:tc>
          <w:tcPr>
            <w:tcW w:w="1418" w:type="dxa"/>
            <w:vAlign w:val="center"/>
          </w:tcPr>
          <w:p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BodyTextIndent2"/>
              <w:spacing w:line="240" w:lineRule="auto"/>
              <w:ind w:firstLine="0"/>
              <w:jc w:val="center"/>
              <w:rPr>
                <w:rFonts w:ascii="GHEA Grapalat" w:hAnsi="GHEA Grapalat"/>
                <w:b/>
                <w:bCs/>
                <w:i/>
                <w:iCs/>
              </w:rPr>
            </w:pPr>
          </w:p>
        </w:tc>
      </w:tr>
      <w:tr w:rsidR="0075102E" w:rsidRPr="002657B1" w:rsidTr="00993392">
        <w:tc>
          <w:tcPr>
            <w:tcW w:w="1701" w:type="dxa"/>
            <w:vAlign w:val="center"/>
          </w:tcPr>
          <w:p w:rsidR="0075102E" w:rsidRPr="00174F74" w:rsidRDefault="0075102E" w:rsidP="00EF3662">
            <w:pPr>
              <w:pStyle w:val="BodyTextIndent2"/>
              <w:spacing w:line="240" w:lineRule="auto"/>
              <w:ind w:firstLine="0"/>
              <w:jc w:val="center"/>
              <w:rPr>
                <w:rFonts w:ascii="GHEA Grapalat" w:hAnsi="GHEA Grapalat"/>
                <w:sz w:val="16"/>
              </w:rPr>
            </w:pPr>
            <w:r w:rsidRPr="00174F74">
              <w:rPr>
                <w:rFonts w:ascii="GHEA Grapalat" w:hAnsi="GHEA Grapalat"/>
                <w:sz w:val="16"/>
              </w:rPr>
              <w:t>1</w:t>
            </w:r>
          </w:p>
        </w:tc>
        <w:tc>
          <w:tcPr>
            <w:tcW w:w="1418" w:type="dxa"/>
            <w:vAlign w:val="center"/>
          </w:tcPr>
          <w:p w:rsidR="0075102E" w:rsidRPr="004A0D91" w:rsidRDefault="00121E7C" w:rsidP="00E56600">
            <w:pPr>
              <w:pStyle w:val="BodyTextIndent2"/>
              <w:spacing w:line="240" w:lineRule="auto"/>
              <w:ind w:firstLine="0"/>
              <w:jc w:val="center"/>
              <w:rPr>
                <w:rFonts w:ascii="GHEA Grapalat" w:hAnsi="GHEA Grapalat"/>
                <w:lang w:val="hy-AM"/>
              </w:rPr>
            </w:pPr>
            <w:r w:rsidRPr="004A0D91">
              <w:rPr>
                <w:rFonts w:ascii="GHEA Grapalat" w:hAnsi="GHEA Grapalat"/>
                <w:lang w:val="hy-AM"/>
              </w:rPr>
              <w:t>900</w:t>
            </w:r>
            <w:r w:rsidR="00B7487D" w:rsidRPr="004A0D91">
              <w:rPr>
                <w:rFonts w:ascii="GHEA Grapalat" w:hAnsi="GHEA Grapalat"/>
                <w:lang w:val="hy-AM"/>
              </w:rPr>
              <w:t>,</w:t>
            </w:r>
            <w:r w:rsidR="00F905CF" w:rsidRPr="004A0D91">
              <w:rPr>
                <w:rFonts w:ascii="GHEA Grapalat" w:hAnsi="GHEA Grapalat"/>
                <w:lang w:val="hy-AM"/>
              </w:rPr>
              <w:t>000</w:t>
            </w:r>
          </w:p>
        </w:tc>
        <w:tc>
          <w:tcPr>
            <w:tcW w:w="7231" w:type="dxa"/>
            <w:vAlign w:val="center"/>
          </w:tcPr>
          <w:p w:rsidR="0075102E" w:rsidRPr="005E6C9C" w:rsidRDefault="004A0D91" w:rsidP="0075102E">
            <w:pPr>
              <w:rPr>
                <w:rFonts w:ascii="GHEA Grapalat" w:hAnsi="GHEA Grapalat"/>
                <w:sz w:val="20"/>
                <w:szCs w:val="20"/>
                <w:lang w:val="hy-AM"/>
              </w:rPr>
            </w:pPr>
            <w:r w:rsidRPr="005E6C9C">
              <w:rPr>
                <w:rFonts w:ascii="GHEA Grapalat" w:hAnsi="GHEA Grapalat"/>
                <w:sz w:val="20"/>
                <w:szCs w:val="20"/>
                <w:lang w:val="hy-AM"/>
              </w:rPr>
              <w:t>ԻՍՈ 35001:2019 ստանդարտի պահանջների կատարման համապատասխանության ընթացիկ հավաստման և գործող հավաստագրի ժամկետի երկ</w:t>
            </w:r>
            <w:r w:rsidR="00057C15" w:rsidRPr="005E6C9C">
              <w:rPr>
                <w:rFonts w:ascii="GHEA Grapalat" w:hAnsi="GHEA Grapalat"/>
                <w:sz w:val="20"/>
                <w:szCs w:val="20"/>
                <w:lang w:val="hy-AM"/>
              </w:rPr>
              <w:t>արաձգման նպատակով  ծառայություն</w:t>
            </w:r>
            <w:r w:rsidR="00121E7C" w:rsidRPr="005E6C9C">
              <w:rPr>
                <w:rFonts w:ascii="GHEA Grapalat" w:hAnsi="GHEA Grapalat"/>
                <w:sz w:val="20"/>
                <w:szCs w:val="20"/>
                <w:lang w:val="hy-AM"/>
              </w:rPr>
              <w:t>:</w:t>
            </w:r>
          </w:p>
        </w:tc>
      </w:tr>
    </w:tbl>
    <w:p w:rsidR="00096865" w:rsidRPr="00064ADD" w:rsidRDefault="007F0755" w:rsidP="00EF3662">
      <w:pPr>
        <w:pStyle w:val="BodyTextIndent2"/>
        <w:spacing w:line="240" w:lineRule="auto"/>
        <w:ind w:firstLine="567"/>
        <w:rPr>
          <w:rFonts w:ascii="GHEA Grapalat" w:hAnsi="GHEA Grapalat"/>
        </w:rPr>
      </w:pPr>
      <w:r w:rsidRPr="00174F74">
        <w:rPr>
          <w:rFonts w:ascii="GHEA Grapalat" w:hAnsi="GHEA Grapalat"/>
        </w:rPr>
        <w:t xml:space="preserve">Ծառայության </w:t>
      </w:r>
      <w:r w:rsidR="00096865" w:rsidRPr="00174F74">
        <w:rPr>
          <w:rFonts w:ascii="GHEA Grapalat" w:hAnsi="GHEA Grapalat"/>
        </w:rPr>
        <w:t>տեխնիկական բնութագրերը</w:t>
      </w:r>
      <w:r w:rsidR="00096865" w:rsidRPr="00064ADD">
        <w:rPr>
          <w:rFonts w:ascii="GHEA Grapalat" w:hAnsi="GHEA Grapalat"/>
        </w:rPr>
        <w:t xml:space="preserve">,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lastRenderedPageBreak/>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lastRenderedPageBreak/>
        <w:t xml:space="preserve">3.  </w:t>
      </w:r>
      <w:r w:rsidRPr="00064ADD">
        <w:rPr>
          <w:rFonts w:ascii="GHEA Grapalat" w:hAnsi="GHEA Grapalat" w:cs="Sylfaen"/>
          <w:b/>
          <w:sz w:val="20"/>
        </w:rPr>
        <w:t>ՀՐԱՎԵՐԻ</w:t>
      </w:r>
      <w:r w:rsidR="003738C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6C778B" w:rsidRPr="00064ADD">
        <w:rPr>
          <w:rFonts w:ascii="GHEA Grapalat" w:hAnsi="GHEA Grapalat" w:cs="Sylfaen"/>
          <w:color w:val="FFFFFF"/>
          <w:sz w:val="20"/>
          <w:vertAlign w:val="superscript"/>
          <w:lang w:val="af-ZA"/>
        </w:rPr>
        <w:t>5</w:t>
      </w:r>
      <w:r w:rsidR="004D5671" w:rsidRPr="00064ADD">
        <w:rPr>
          <w:rFonts w:ascii="GHEA Grapalat" w:hAnsi="GHEA Grapalat" w:cs="Tahoma"/>
          <w:sz w:val="20"/>
        </w:rPr>
        <w:t>։</w:t>
      </w:r>
      <w:r w:rsidR="00B12D63" w:rsidRPr="00064ADD">
        <w:rPr>
          <w:rFonts w:ascii="GHEA Grapalat" w:hAnsi="GHEA Grapalat" w:cs="Tahoma"/>
          <w:sz w:val="20"/>
          <w:vertAlign w:val="superscript"/>
        </w:rPr>
        <w:t>5</w:t>
      </w:r>
      <w:r w:rsidR="00781688" w:rsidRPr="00064ADD">
        <w:rPr>
          <w:rFonts w:ascii="GHEA Grapalat" w:hAnsi="GHEA Grapalat" w:cs="Tahoma"/>
          <w:sz w:val="20"/>
          <w:lang w:val="af-ZA"/>
        </w:rPr>
        <w:t xml:space="preserve"> </w:t>
      </w:r>
      <w:r w:rsidRPr="00064ADD">
        <w:rPr>
          <w:rFonts w:ascii="GHEA Grapalat" w:hAnsi="GHEA Grapalat"/>
          <w:sz w:val="20"/>
          <w:lang w:val="af-ZA"/>
        </w:rPr>
        <w:t xml:space="preserve"> </w:t>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6C778B" w:rsidRPr="00064ADD" w:rsidRDefault="006C778B" w:rsidP="008E5C09">
      <w:pPr>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Default="00096865" w:rsidP="00A3468D">
      <w:pPr>
        <w:ind w:firstLine="567"/>
        <w:jc w:val="both"/>
        <w:rPr>
          <w:rFonts w:ascii="GHEA Grapalat" w:hAnsi="GHEA Grapalat" w:cs="Sylfaen"/>
          <w:sz w:val="20"/>
          <w:lang w:val="hy-AM"/>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C369A6">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DF3873">
        <w:rPr>
          <w:rFonts w:ascii="GHEA Grapalat" w:hAnsi="GHEA Grapalat" w:cs="Sylfaen"/>
          <w:b/>
          <w:szCs w:val="24"/>
          <w:lang w:val="hy-AM"/>
        </w:rPr>
        <w:t>8</w:t>
      </w:r>
      <w:r w:rsidR="00127A0F" w:rsidRPr="000B351F">
        <w:rPr>
          <w:rFonts w:ascii="GHEA Grapalat" w:hAnsi="GHEA Grapalat" w:cs="Sylfaen"/>
          <w:b/>
          <w:szCs w:val="24"/>
          <w:lang w:val="hy-AM"/>
        </w:rPr>
        <w:t>-</w:t>
      </w:r>
      <w:r w:rsidR="00A3468D" w:rsidRPr="000B351F">
        <w:rPr>
          <w:rFonts w:ascii="GHEA Grapalat" w:hAnsi="GHEA Grapalat" w:cs="Sylfaen"/>
          <w:b/>
          <w:szCs w:val="24"/>
          <w:lang w:val="hy-AM"/>
        </w:rPr>
        <w:t xml:space="preserve">րդ օրվա ժամը </w:t>
      </w:r>
      <w:r w:rsidR="00127A0F" w:rsidRPr="000B351F">
        <w:rPr>
          <w:rFonts w:ascii="GHEA Grapalat" w:hAnsi="GHEA Grapalat" w:cs="Sylfaen"/>
          <w:b/>
          <w:szCs w:val="24"/>
          <w:lang w:val="hy-AM"/>
        </w:rPr>
        <w:t>10:30</w:t>
      </w:r>
      <w:r w:rsidR="00A3468D" w:rsidRPr="000B351F">
        <w:rPr>
          <w:rFonts w:ascii="GHEA Grapalat" w:hAnsi="GHEA Grapalat" w:cs="Sylfaen"/>
          <w:b/>
          <w:szCs w:val="24"/>
          <w:lang w:val="hy-AM"/>
        </w:rPr>
        <w:t xml:space="preserve">-ն, </w:t>
      </w:r>
      <w:r w:rsidR="00EE623B" w:rsidRPr="000B351F">
        <w:rPr>
          <w:rFonts w:ascii="GHEA Grapalat" w:hAnsi="GHEA Grapalat" w:cs="Sylfaen"/>
          <w:b/>
          <w:szCs w:val="24"/>
          <w:lang w:val="hy-AM"/>
        </w:rPr>
        <w:t>ք. Երևան, Մ. Հերացի, 12</w:t>
      </w:r>
      <w:r w:rsidR="00A3468D" w:rsidRPr="00064ADD">
        <w:rPr>
          <w:rFonts w:ascii="GHEA Grapalat" w:hAnsi="GHEA Grapalat" w:cs="Sylfaen"/>
          <w:szCs w:val="24"/>
          <w:lang w:val="hy-AM"/>
        </w:rPr>
        <w:t xml:space="preserve"> հասցեով:</w:t>
      </w:r>
    </w:p>
    <w:p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967ACF">
        <w:rPr>
          <w:rFonts w:ascii="GHEA Grapalat" w:hAnsi="GHEA Grapalat"/>
          <w:b/>
          <w:lang w:val="hy-AM"/>
        </w:rPr>
        <w:t>Լուիզա Նալբանդյանը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BodyTextIndent2"/>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lastRenderedPageBreak/>
        <w:t xml:space="preserve">ե) </w:t>
      </w:r>
      <w:r w:rsidR="0039302D" w:rsidRPr="00C62029">
        <w:rPr>
          <w:rFonts w:ascii="GHEA Grapalat" w:hAnsi="GHEA Grapalat" w:cs="Sylfaen"/>
          <w:b/>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C62029">
        <w:rPr>
          <w:rFonts w:ascii="GHEA Grapalat" w:hAnsi="GHEA Grapalat"/>
          <w:b/>
          <w:sz w:val="20"/>
          <w:lang w:val="hy-AM"/>
        </w:rPr>
        <w:t xml:space="preserve">Ընդ որում </w:t>
      </w:r>
      <w:r w:rsidR="0039302D" w:rsidRPr="00C62029">
        <w:rPr>
          <w:rFonts w:ascii="GHEA Grapalat" w:hAnsi="GHEA Grapalat" w:cs="Sylfaen"/>
          <w:b/>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C62029">
        <w:rPr>
          <w:rFonts w:ascii="Cambria Math" w:hAnsi="Cambria Math" w:cs="Sylfaen"/>
          <w:b/>
          <w:sz w:val="20"/>
          <w:lang w:val="hy-AM"/>
        </w:rPr>
        <w:t>․</w:t>
      </w:r>
    </w:p>
    <w:p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4"/>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rsidR="000845F6" w:rsidRPr="00064ADD" w:rsidRDefault="006352A8"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rsidR="000845F6" w:rsidRPr="00064ADD" w:rsidRDefault="006352A8"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rsidR="00E410D5" w:rsidRPr="00064ADD" w:rsidRDefault="00E410D5" w:rsidP="00E410D5">
      <w:pPr>
        <w:pStyle w:val="norm"/>
        <w:spacing w:line="240" w:lineRule="auto"/>
        <w:rPr>
          <w:rFonts w:ascii="GHEA Grapalat" w:hAnsi="GHEA Grapalat" w:cs="Sylfaen"/>
          <w:sz w:val="20"/>
          <w:szCs w:val="24"/>
          <w:lang w:val="hy-AM" w:eastAsia="en-US"/>
        </w:rPr>
      </w:pPr>
      <w:bookmarkStart w:id="5"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0B351F">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3561EA" w:rsidRDefault="00337F3C" w:rsidP="00337F3C">
      <w:pPr>
        <w:pStyle w:val="norm"/>
        <w:spacing w:line="240" w:lineRule="auto"/>
        <w:rPr>
          <w:rFonts w:ascii="GHEA Grapalat" w:hAnsi="GHEA Grapalat" w:cs="Sylfaen"/>
          <w:sz w:val="20"/>
          <w:szCs w:val="24"/>
          <w:lang w:val="hy-AM" w:eastAsia="en-US"/>
        </w:rPr>
      </w:pPr>
      <w:r w:rsidRPr="003561EA">
        <w:rPr>
          <w:rFonts w:ascii="GHEA Grapalat" w:hAnsi="GHEA Grapalat" w:cs="Sylfaen"/>
          <w:sz w:val="20"/>
          <w:szCs w:val="24"/>
          <w:lang w:val="es-ES" w:eastAsia="en-US"/>
        </w:rPr>
        <w:t xml:space="preserve">բ) </w:t>
      </w:r>
      <w:r w:rsidRPr="003561EA">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3561EA">
        <w:rPr>
          <w:rFonts w:ascii="GHEA Grapalat" w:hAnsi="GHEA Grapalat" w:cs="Sylfaen"/>
          <w:sz w:val="20"/>
          <w:szCs w:val="24"/>
          <w:lang w:eastAsia="en-US"/>
        </w:rPr>
        <w:t>սույն</w:t>
      </w:r>
      <w:r w:rsidRPr="003561EA">
        <w:rPr>
          <w:rFonts w:ascii="GHEA Grapalat" w:hAnsi="GHEA Grapalat" w:cs="Sylfaen"/>
          <w:sz w:val="20"/>
          <w:szCs w:val="24"/>
          <w:lang w:val="es-ES" w:eastAsia="en-US"/>
        </w:rPr>
        <w:t xml:space="preserve"> </w:t>
      </w:r>
      <w:r w:rsidRPr="003561EA">
        <w:rPr>
          <w:rFonts w:ascii="GHEA Grapalat" w:hAnsi="GHEA Grapalat" w:cs="Sylfaen"/>
          <w:sz w:val="20"/>
          <w:szCs w:val="24"/>
          <w:lang w:val="hy-AM" w:eastAsia="en-US"/>
        </w:rPr>
        <w:t>հրավերով սահմանվ</w:t>
      </w:r>
      <w:r w:rsidRPr="003561EA">
        <w:rPr>
          <w:rFonts w:ascii="GHEA Grapalat" w:hAnsi="GHEA Grapalat" w:cs="Sylfaen"/>
          <w:sz w:val="20"/>
          <w:szCs w:val="24"/>
          <w:lang w:eastAsia="en-US"/>
        </w:rPr>
        <w:t>ած</w:t>
      </w:r>
      <w:r w:rsidRPr="003561EA">
        <w:rPr>
          <w:rFonts w:ascii="GHEA Grapalat" w:hAnsi="GHEA Grapalat" w:cs="Sylfaen"/>
          <w:sz w:val="20"/>
          <w:szCs w:val="24"/>
          <w:lang w:val="es-ES" w:eastAsia="en-US"/>
        </w:rPr>
        <w:t xml:space="preserve"> </w:t>
      </w:r>
      <w:r w:rsidRPr="003561EA">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3561EA">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3561EA" w:rsidRDefault="00337F3C" w:rsidP="00337F3C">
      <w:pPr>
        <w:pStyle w:val="norm"/>
        <w:spacing w:line="240" w:lineRule="auto"/>
        <w:rPr>
          <w:rFonts w:ascii="GHEA Grapalat" w:hAnsi="GHEA Grapalat" w:cs="Sylfaen"/>
          <w:sz w:val="20"/>
          <w:szCs w:val="24"/>
          <w:lang w:val="hy-AM" w:eastAsia="en-US"/>
        </w:rPr>
      </w:pPr>
      <w:r w:rsidRPr="003561EA">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3561EA" w:rsidRDefault="00337F3C" w:rsidP="00337F3C">
      <w:pPr>
        <w:pStyle w:val="norm"/>
        <w:spacing w:line="240" w:lineRule="auto"/>
        <w:rPr>
          <w:rFonts w:ascii="GHEA Grapalat" w:hAnsi="GHEA Grapalat" w:cs="Sylfaen"/>
          <w:sz w:val="20"/>
          <w:szCs w:val="24"/>
          <w:lang w:val="hy-AM" w:eastAsia="en-US"/>
        </w:rPr>
      </w:pPr>
      <w:r w:rsidRPr="003561EA">
        <w:rPr>
          <w:rFonts w:ascii="GHEA Grapalat" w:hAnsi="GHEA Grapalat" w:cs="Sylfaen"/>
          <w:sz w:val="20"/>
          <w:szCs w:val="24"/>
          <w:lang w:val="hy-AM" w:eastAsia="en-US"/>
        </w:rPr>
        <w:t>ՄԳ-ն ընտրված մասնակցի առաջարկած հանրագումարային գինն է.</w:t>
      </w:r>
    </w:p>
    <w:p w:rsidR="00337F3C" w:rsidRPr="003561EA" w:rsidRDefault="00337F3C" w:rsidP="00337F3C">
      <w:pPr>
        <w:pStyle w:val="norm"/>
        <w:spacing w:line="240" w:lineRule="auto"/>
        <w:rPr>
          <w:rFonts w:ascii="GHEA Grapalat" w:hAnsi="GHEA Grapalat" w:cs="Sylfaen"/>
          <w:sz w:val="20"/>
          <w:szCs w:val="24"/>
          <w:lang w:val="hy-AM" w:eastAsia="en-US"/>
        </w:rPr>
      </w:pPr>
      <w:r w:rsidRPr="003561EA">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3561EA" w:rsidRDefault="00337F3C" w:rsidP="00337F3C">
      <w:pPr>
        <w:pStyle w:val="norm"/>
        <w:spacing w:line="240" w:lineRule="auto"/>
        <w:rPr>
          <w:rFonts w:ascii="GHEA Grapalat" w:hAnsi="GHEA Grapalat" w:cs="Sylfaen"/>
          <w:sz w:val="20"/>
          <w:szCs w:val="24"/>
          <w:lang w:val="hy-AM" w:eastAsia="en-US"/>
        </w:rPr>
      </w:pPr>
      <w:r w:rsidRPr="003561EA">
        <w:rPr>
          <w:rFonts w:ascii="GHEA Grapalat" w:hAnsi="GHEA Grapalat" w:cs="Sylfaen"/>
          <w:sz w:val="20"/>
          <w:szCs w:val="24"/>
          <w:lang w:val="hy-AM" w:eastAsia="en-US"/>
        </w:rPr>
        <w:t>Ծ-ն մատուցված ծառայության առավելագույն միավորի գինն է</w:t>
      </w:r>
    </w:p>
    <w:p w:rsidR="00337F3C" w:rsidRPr="003561EA" w:rsidRDefault="00337F3C" w:rsidP="00337F3C">
      <w:pPr>
        <w:pStyle w:val="norm"/>
        <w:spacing w:line="240" w:lineRule="auto"/>
        <w:rPr>
          <w:rFonts w:ascii="GHEA Grapalat" w:hAnsi="GHEA Grapalat" w:cs="Sylfaen"/>
          <w:sz w:val="20"/>
          <w:szCs w:val="24"/>
          <w:vertAlign w:val="superscript"/>
          <w:lang w:val="hy-AM" w:eastAsia="en-US"/>
        </w:rPr>
      </w:pPr>
      <w:r w:rsidRPr="003561EA">
        <w:rPr>
          <w:rFonts w:ascii="GHEA Grapalat" w:hAnsi="GHEA Grapalat" w:cs="Sylfaen"/>
          <w:sz w:val="20"/>
          <w:szCs w:val="24"/>
          <w:lang w:val="hy-AM" w:eastAsia="en-US"/>
        </w:rPr>
        <w:t>Ք-ն մատուցված ծառայության քանակն է:</w:t>
      </w:r>
    </w:p>
    <w:p w:rsidR="00B95FE0" w:rsidRPr="003561EA" w:rsidRDefault="00B95FE0" w:rsidP="006C1D25">
      <w:pPr>
        <w:pStyle w:val="norm"/>
        <w:spacing w:line="240" w:lineRule="auto"/>
        <w:rPr>
          <w:rFonts w:ascii="GHEA Grapalat" w:hAnsi="GHEA Grapalat" w:cs="Sylfaen"/>
          <w:sz w:val="20"/>
          <w:szCs w:val="24"/>
          <w:lang w:val="hy-AM" w:eastAsia="en-US"/>
        </w:rPr>
      </w:pPr>
      <w:r w:rsidRPr="003561EA">
        <w:rPr>
          <w:rFonts w:ascii="GHEA Grapalat" w:hAnsi="GHEA Grapalat" w:cs="Sylfaen"/>
          <w:sz w:val="20"/>
          <w:szCs w:val="24"/>
          <w:lang w:val="hy-AM" w:eastAsia="en-US"/>
        </w:rPr>
        <w:t>Մ</w:t>
      </w:r>
      <w:r w:rsidR="00A45946" w:rsidRPr="003561EA">
        <w:rPr>
          <w:rFonts w:ascii="GHEA Grapalat" w:hAnsi="GHEA Grapalat" w:cs="Sylfaen"/>
          <w:sz w:val="20"/>
          <w:szCs w:val="24"/>
          <w:lang w:val="hy-AM" w:eastAsia="en-US"/>
        </w:rPr>
        <w:t>ասնակ</w:t>
      </w:r>
      <w:r w:rsidR="004A3507" w:rsidRPr="003561EA">
        <w:rPr>
          <w:rFonts w:ascii="GHEA Grapalat" w:hAnsi="GHEA Grapalat" w:cs="Sylfaen"/>
          <w:sz w:val="20"/>
          <w:szCs w:val="24"/>
          <w:lang w:val="hy-AM" w:eastAsia="en-US"/>
        </w:rPr>
        <w:t xml:space="preserve">ցի </w:t>
      </w:r>
      <w:r w:rsidRPr="003561EA">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BodyTextIndent2"/>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BodyTextIndent"/>
        <w:spacing w:line="240" w:lineRule="auto"/>
        <w:ind w:firstLine="567"/>
        <w:rPr>
          <w:rFonts w:ascii="GHEA Grapalat" w:hAnsi="GHEA Grapalat"/>
          <w:b/>
          <w:lang w:val="af-ZA"/>
        </w:rPr>
      </w:pP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520CFB">
        <w:rPr>
          <w:rFonts w:ascii="GHEA Grapalat" w:hAnsi="GHEA Grapalat" w:cs="Sylfaen"/>
          <w:szCs w:val="24"/>
        </w:rPr>
        <w:t>`</w:t>
      </w:r>
      <w:r w:rsidR="00520CFB">
        <w:rPr>
          <w:rFonts w:ascii="GHEA Grapalat" w:hAnsi="GHEA Grapalat" w:cs="Sylfaen"/>
          <w:szCs w:val="24"/>
          <w:lang w:val="hy-AM"/>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AF2946">
        <w:rPr>
          <w:rFonts w:ascii="GHEA Grapalat" w:hAnsi="GHEA Grapalat" w:cs="Sylfaen"/>
          <w:b/>
          <w:szCs w:val="24"/>
          <w:lang w:val="hy-AM"/>
        </w:rPr>
        <w:t>8</w:t>
      </w:r>
      <w:r w:rsidR="00520CFB" w:rsidRPr="00554755">
        <w:rPr>
          <w:rFonts w:ascii="GHEA Grapalat" w:hAnsi="GHEA Grapalat" w:cs="Sylfaen"/>
          <w:b/>
          <w:szCs w:val="24"/>
          <w:lang w:val="hy-AM"/>
        </w:rPr>
        <w:t>-</w:t>
      </w:r>
      <w:r w:rsidR="00A3468D" w:rsidRPr="00554755">
        <w:rPr>
          <w:rFonts w:ascii="GHEA Grapalat" w:hAnsi="GHEA Grapalat" w:cs="Sylfaen"/>
          <w:b/>
          <w:szCs w:val="24"/>
          <w:lang w:val="ru-RU"/>
        </w:rPr>
        <w:t>րդ</w:t>
      </w:r>
      <w:r w:rsidR="00A3468D" w:rsidRPr="00554755">
        <w:rPr>
          <w:rFonts w:ascii="GHEA Grapalat" w:hAnsi="GHEA Grapalat" w:cs="Sylfaen"/>
          <w:b/>
          <w:szCs w:val="24"/>
        </w:rPr>
        <w:t xml:space="preserve"> </w:t>
      </w:r>
      <w:r w:rsidR="00A3468D" w:rsidRPr="00554755">
        <w:rPr>
          <w:rFonts w:ascii="GHEA Grapalat" w:hAnsi="GHEA Grapalat" w:cs="Sylfaen"/>
          <w:b/>
          <w:szCs w:val="24"/>
          <w:lang w:val="ru-RU"/>
        </w:rPr>
        <w:t>օրվա</w:t>
      </w:r>
      <w:r w:rsidR="00A3468D" w:rsidRPr="00554755">
        <w:rPr>
          <w:rFonts w:ascii="GHEA Grapalat" w:hAnsi="GHEA Grapalat" w:cs="Sylfaen"/>
          <w:b/>
          <w:szCs w:val="24"/>
        </w:rPr>
        <w:t xml:space="preserve"> </w:t>
      </w:r>
      <w:r w:rsidR="00A3468D" w:rsidRPr="00554755">
        <w:rPr>
          <w:rFonts w:ascii="GHEA Grapalat" w:hAnsi="GHEA Grapalat" w:cs="Sylfaen"/>
          <w:b/>
          <w:szCs w:val="24"/>
          <w:lang w:val="ru-RU"/>
        </w:rPr>
        <w:t>ժամը</w:t>
      </w:r>
      <w:r w:rsidR="00A3468D" w:rsidRPr="00554755">
        <w:rPr>
          <w:rFonts w:ascii="GHEA Grapalat" w:hAnsi="GHEA Grapalat" w:cs="Sylfaen"/>
          <w:b/>
          <w:szCs w:val="24"/>
        </w:rPr>
        <w:t xml:space="preserve"> </w:t>
      </w:r>
      <w:r w:rsidR="00520CFB" w:rsidRPr="00554755">
        <w:rPr>
          <w:rFonts w:ascii="GHEA Grapalat" w:hAnsi="GHEA Grapalat" w:cs="Sylfaen"/>
          <w:b/>
          <w:szCs w:val="24"/>
          <w:lang w:val="hy-AM"/>
        </w:rPr>
        <w:t>10:30</w:t>
      </w:r>
      <w:r w:rsidR="00A3468D" w:rsidRPr="00554755">
        <w:rPr>
          <w:rFonts w:ascii="GHEA Grapalat" w:hAnsi="GHEA Grapalat" w:cs="Sylfaen"/>
          <w:b/>
          <w:szCs w:val="24"/>
        </w:rPr>
        <w:t>-</w:t>
      </w:r>
      <w:r w:rsidR="00A3468D" w:rsidRPr="00554755">
        <w:rPr>
          <w:rFonts w:ascii="GHEA Grapalat" w:hAnsi="GHEA Grapalat" w:cs="Sylfaen"/>
          <w:b/>
          <w:szCs w:val="24"/>
          <w:lang w:val="en-US"/>
        </w:rPr>
        <w:t>ի</w:t>
      </w:r>
      <w:r w:rsidR="00A3468D" w:rsidRPr="00554755">
        <w:rPr>
          <w:rFonts w:ascii="GHEA Grapalat" w:hAnsi="GHEA Grapalat" w:cs="Sylfaen"/>
          <w:b/>
          <w:szCs w:val="24"/>
          <w:lang w:val="ru-RU"/>
        </w:rPr>
        <w:t>ն</w:t>
      </w:r>
      <w:r w:rsidR="00A3468D" w:rsidRPr="00554755">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316D2" w:rsidRDefault="00FD2748" w:rsidP="00EF3662">
      <w:pPr>
        <w:pStyle w:val="BodyTextIndent"/>
        <w:spacing w:line="240" w:lineRule="auto"/>
        <w:ind w:firstLine="567"/>
        <w:rPr>
          <w:rFonts w:ascii="GHEA Grapalat" w:hAnsi="GHEA Grapalat" w:cs="Sylfaen"/>
          <w:i w:val="0"/>
          <w:szCs w:val="24"/>
          <w:lang w:val="hy-AM"/>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lastRenderedPageBreak/>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B41F16" w:rsidRPr="00DE5ED9">
        <w:rPr>
          <w:rFonts w:ascii="GHEA Grapalat" w:hAnsi="GHEA Grapalat" w:cs="Sylfaen"/>
          <w:b/>
          <w:i w:val="0"/>
          <w:szCs w:val="24"/>
          <w:lang w:val="ru-RU"/>
        </w:rPr>
        <w:t>Հանրապետության</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դրամով</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բացման</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նիստի</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օրվա</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դրությամբ</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ՀՀ</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կենտրոնական</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բանկի</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կողմից</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սահմանված</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փոխարժեքով</w:t>
      </w:r>
      <w:r w:rsidR="00B41F16" w:rsidRPr="00712340">
        <w:rPr>
          <w:rFonts w:ascii="GHEA Grapalat" w:hAnsi="GHEA Grapalat" w:cs="Sylfaen"/>
          <w:i w:val="0"/>
          <w:szCs w:val="24"/>
          <w:lang w:val="ru-RU"/>
        </w:rPr>
        <w:t>։</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C66BAD">
        <w:rPr>
          <w:rFonts w:ascii="GHEA Grapalat" w:hAnsi="GHEA Grapalat" w:cs="Sylfaen"/>
          <w:sz w:val="20"/>
          <w:szCs w:val="24"/>
          <w:lang w:val="hy-AM" w:eastAsia="en-US"/>
        </w:rPr>
        <w:t>անձնաժողովը</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հրավերի</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պահանջների</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նկատմամբ</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բավարար</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գնահատված</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հայտեր</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ներկայացրած</w:t>
      </w:r>
      <w:r w:rsidR="00973FB1" w:rsidRPr="00064ADD">
        <w:rPr>
          <w:rFonts w:ascii="GHEA Grapalat" w:hAnsi="GHEA Grapalat" w:cs="Sylfaen"/>
          <w:sz w:val="20"/>
          <w:szCs w:val="24"/>
          <w:lang w:val="af-ZA" w:eastAsia="en-US"/>
        </w:rPr>
        <w:t xml:space="preserve"> </w:t>
      </w:r>
      <w:r w:rsidRPr="00C66BAD">
        <w:rPr>
          <w:rFonts w:ascii="GHEA Grapalat" w:hAnsi="GHEA Grapalat" w:cs="Sylfaen"/>
          <w:sz w:val="20"/>
          <w:szCs w:val="24"/>
          <w:lang w:val="hy-AM" w:eastAsia="en-US"/>
        </w:rPr>
        <w:t>մ</w:t>
      </w:r>
      <w:r w:rsidR="00973FB1" w:rsidRPr="00C66BAD">
        <w:rPr>
          <w:rFonts w:ascii="GHEA Grapalat" w:hAnsi="GHEA Grapalat" w:cs="Sylfaen"/>
          <w:sz w:val="20"/>
          <w:szCs w:val="24"/>
          <w:lang w:val="hy-AM" w:eastAsia="en-US"/>
        </w:rPr>
        <w:t>ասնակիցներից</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որոշում</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և</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հայտարարում</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316D2">
        <w:rPr>
          <w:rFonts w:ascii="GHEA Grapalat" w:hAnsi="GHEA Grapalat" w:cs="Sylfaen"/>
          <w:sz w:val="20"/>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Առաջարկված</w:t>
      </w:r>
      <w:r w:rsidR="009B6D58"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նվազագույն</w:t>
      </w:r>
      <w:r w:rsidR="009B6D58"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գների</w:t>
      </w:r>
      <w:r w:rsidR="009B6D58"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հավասարության</w:t>
      </w:r>
      <w:r w:rsidR="009B6D58"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B41F16">
        <w:rPr>
          <w:rFonts w:ascii="GHEA Grapalat" w:hAnsi="GHEA Grapalat" w:cs="Sylfaen"/>
          <w:sz w:val="20"/>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00926519">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w:t>
      </w:r>
      <w:r w:rsidR="00AF3CCA" w:rsidRPr="00064ADD">
        <w:rPr>
          <w:rFonts w:ascii="GHEA Grapalat" w:hAnsi="GHEA Grapalat" w:cs="Sylfaen"/>
          <w:szCs w:val="24"/>
          <w:lang w:val="hy-AM"/>
        </w:rPr>
        <w:lastRenderedPageBreak/>
        <w:t>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C66BAD">
        <w:rPr>
          <w:rFonts w:ascii="GHEA Grapalat" w:hAnsi="GHEA Grapalat" w:cs="Sylfaen"/>
          <w:sz w:val="20"/>
          <w:lang w:val="af-ZA"/>
        </w:rPr>
        <w:t xml:space="preserve"> </w:t>
      </w:r>
      <w:r w:rsidRPr="00993392">
        <w:rPr>
          <w:rFonts w:ascii="GHEA Grapalat" w:hAnsi="GHEA Grapalat" w:cs="Sylfaen"/>
          <w:sz w:val="20"/>
        </w:rPr>
        <w:t>որոշումը</w:t>
      </w:r>
      <w:r w:rsidRPr="00C66BAD">
        <w:rPr>
          <w:rFonts w:ascii="GHEA Grapalat" w:hAnsi="GHEA Grapalat" w:cs="Sylfaen"/>
          <w:sz w:val="20"/>
          <w:lang w:val="af-ZA"/>
        </w:rPr>
        <w:t xml:space="preserve"> </w:t>
      </w:r>
      <w:r w:rsidRPr="00993392">
        <w:rPr>
          <w:rFonts w:ascii="GHEA Grapalat" w:hAnsi="GHEA Grapalat" w:cs="Sylfaen"/>
          <w:sz w:val="20"/>
        </w:rPr>
        <w:t>ներկայացվելու</w:t>
      </w:r>
      <w:r w:rsidRPr="00C66BAD">
        <w:rPr>
          <w:rFonts w:ascii="GHEA Grapalat" w:hAnsi="GHEA Grapalat" w:cs="Sylfaen"/>
          <w:sz w:val="20"/>
          <w:lang w:val="af-ZA"/>
        </w:rPr>
        <w:t xml:space="preserve"> </w:t>
      </w:r>
      <w:r w:rsidRPr="00993392">
        <w:rPr>
          <w:rFonts w:ascii="GHEA Grapalat" w:hAnsi="GHEA Grapalat" w:cs="Sylfaen"/>
          <w:sz w:val="20"/>
        </w:rPr>
        <w:t>վերջնաժամկետը</w:t>
      </w:r>
      <w:r w:rsidRPr="00C66BAD">
        <w:rPr>
          <w:rFonts w:ascii="GHEA Grapalat" w:hAnsi="GHEA Grapalat" w:cs="Sylfaen"/>
          <w:sz w:val="20"/>
          <w:lang w:val="af-ZA"/>
        </w:rPr>
        <w:t xml:space="preserve"> </w:t>
      </w:r>
      <w:r w:rsidRPr="00993392">
        <w:rPr>
          <w:rFonts w:ascii="GHEA Grapalat" w:hAnsi="GHEA Grapalat" w:cs="Sylfaen"/>
          <w:sz w:val="20"/>
        </w:rPr>
        <w:t>լրանալու</w:t>
      </w:r>
      <w:r w:rsidRPr="00C66BAD">
        <w:rPr>
          <w:rFonts w:ascii="GHEA Grapalat" w:hAnsi="GHEA Grapalat" w:cs="Sylfaen"/>
          <w:sz w:val="20"/>
          <w:lang w:val="af-ZA"/>
        </w:rPr>
        <w:t xml:space="preserve"> </w:t>
      </w:r>
      <w:r w:rsidRPr="00993392">
        <w:rPr>
          <w:rFonts w:ascii="GHEA Grapalat" w:hAnsi="GHEA Grapalat" w:cs="Sylfaen"/>
          <w:sz w:val="20"/>
        </w:rPr>
        <w:t>օրվա</w:t>
      </w:r>
      <w:r w:rsidRPr="00C66BAD">
        <w:rPr>
          <w:rFonts w:ascii="GHEA Grapalat" w:hAnsi="GHEA Grapalat" w:cs="Sylfaen"/>
          <w:sz w:val="20"/>
          <w:lang w:val="af-ZA"/>
        </w:rPr>
        <w:t xml:space="preserve"> </w:t>
      </w:r>
      <w:r w:rsidRPr="00993392">
        <w:rPr>
          <w:rFonts w:ascii="GHEA Grapalat" w:hAnsi="GHEA Grapalat" w:cs="Sylfaen"/>
          <w:sz w:val="20"/>
        </w:rPr>
        <w:t>դրությամբ</w:t>
      </w:r>
      <w:r w:rsidRPr="00C66BAD">
        <w:rPr>
          <w:rFonts w:ascii="GHEA Grapalat" w:hAnsi="GHEA Grapalat" w:cs="Sylfaen"/>
          <w:sz w:val="20"/>
          <w:lang w:val="af-ZA"/>
        </w:rPr>
        <w:t xml:space="preserve"> </w:t>
      </w:r>
      <w:r w:rsidRPr="00993392">
        <w:rPr>
          <w:rFonts w:ascii="GHEA Grapalat" w:hAnsi="GHEA Grapalat" w:cs="Sylfaen"/>
          <w:sz w:val="20"/>
        </w:rPr>
        <w:t>մասնակիցը</w:t>
      </w:r>
      <w:r w:rsidRPr="00C66BAD">
        <w:rPr>
          <w:rFonts w:ascii="GHEA Grapalat" w:hAnsi="GHEA Grapalat" w:cs="Sylfaen"/>
          <w:sz w:val="20"/>
          <w:lang w:val="af-ZA"/>
        </w:rPr>
        <w:t xml:space="preserve"> </w:t>
      </w:r>
      <w:r w:rsidRPr="00993392">
        <w:rPr>
          <w:rFonts w:ascii="GHEA Grapalat" w:hAnsi="GHEA Grapalat" w:cs="Sylfaen"/>
          <w:sz w:val="20"/>
        </w:rPr>
        <w:t>կամ</w:t>
      </w:r>
      <w:r w:rsidRPr="00C66BAD">
        <w:rPr>
          <w:rFonts w:ascii="GHEA Grapalat" w:hAnsi="GHEA Grapalat" w:cs="Sylfaen"/>
          <w:sz w:val="20"/>
          <w:lang w:val="af-ZA"/>
        </w:rPr>
        <w:t xml:space="preserve"> </w:t>
      </w:r>
      <w:r w:rsidRPr="00993392">
        <w:rPr>
          <w:rFonts w:ascii="GHEA Grapalat" w:hAnsi="GHEA Grapalat" w:cs="Sylfaen"/>
          <w:sz w:val="20"/>
        </w:rPr>
        <w:t>պայմանագիրը</w:t>
      </w:r>
      <w:r w:rsidRPr="00C66BAD">
        <w:rPr>
          <w:rFonts w:ascii="GHEA Grapalat" w:hAnsi="GHEA Grapalat" w:cs="Sylfaen"/>
          <w:sz w:val="20"/>
          <w:lang w:val="af-ZA"/>
        </w:rPr>
        <w:t xml:space="preserve"> </w:t>
      </w:r>
      <w:r w:rsidRPr="00993392">
        <w:rPr>
          <w:rFonts w:ascii="GHEA Grapalat" w:hAnsi="GHEA Grapalat" w:cs="Sylfaen"/>
          <w:sz w:val="20"/>
        </w:rPr>
        <w:t>կնքած</w:t>
      </w:r>
      <w:r w:rsidRPr="00C66BAD">
        <w:rPr>
          <w:rFonts w:ascii="GHEA Grapalat" w:hAnsi="GHEA Grapalat" w:cs="Sylfaen"/>
          <w:sz w:val="20"/>
          <w:lang w:val="af-ZA"/>
        </w:rPr>
        <w:t xml:space="preserve"> </w:t>
      </w:r>
      <w:r w:rsidRPr="00993392">
        <w:rPr>
          <w:rFonts w:ascii="GHEA Grapalat" w:hAnsi="GHEA Grapalat" w:cs="Sylfaen"/>
          <w:sz w:val="20"/>
        </w:rPr>
        <w:t>անձը</w:t>
      </w:r>
      <w:r w:rsidRPr="00C66BAD">
        <w:rPr>
          <w:rFonts w:ascii="GHEA Grapalat" w:hAnsi="GHEA Grapalat" w:cs="Sylfaen"/>
          <w:sz w:val="20"/>
          <w:lang w:val="af-ZA"/>
        </w:rPr>
        <w:t xml:space="preserve"> </w:t>
      </w:r>
      <w:r w:rsidRPr="00993392">
        <w:rPr>
          <w:rFonts w:ascii="GHEA Grapalat" w:hAnsi="GHEA Grapalat" w:cs="Sylfaen"/>
          <w:sz w:val="20"/>
        </w:rPr>
        <w:t>վճարել</w:t>
      </w:r>
      <w:r w:rsidRPr="00C66BAD">
        <w:rPr>
          <w:rFonts w:ascii="GHEA Grapalat" w:hAnsi="GHEA Grapalat" w:cs="Sylfaen"/>
          <w:sz w:val="20"/>
          <w:lang w:val="af-ZA"/>
        </w:rPr>
        <w:t xml:space="preserve"> </w:t>
      </w:r>
      <w:r w:rsidRPr="00993392">
        <w:rPr>
          <w:rFonts w:ascii="GHEA Grapalat" w:hAnsi="GHEA Grapalat" w:cs="Sylfaen"/>
          <w:sz w:val="20"/>
        </w:rPr>
        <w:t>է</w:t>
      </w:r>
      <w:r w:rsidRPr="00C66BAD">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C66BAD">
        <w:rPr>
          <w:rFonts w:ascii="GHEA Grapalat" w:hAnsi="GHEA Grapalat" w:cs="Sylfaen"/>
          <w:sz w:val="20"/>
          <w:lang w:val="af-ZA"/>
        </w:rPr>
        <w:t xml:space="preserve"> </w:t>
      </w:r>
      <w:r w:rsidRPr="00993392">
        <w:rPr>
          <w:rFonts w:ascii="GHEA Grapalat" w:hAnsi="GHEA Grapalat" w:cs="Sylfaen"/>
          <w:sz w:val="20"/>
        </w:rPr>
        <w:t>որոշումը</w:t>
      </w:r>
      <w:r w:rsidRPr="00C66BAD">
        <w:rPr>
          <w:rFonts w:ascii="GHEA Grapalat" w:hAnsi="GHEA Grapalat" w:cs="Sylfaen"/>
          <w:sz w:val="20"/>
          <w:lang w:val="af-ZA"/>
        </w:rPr>
        <w:t xml:space="preserve"> </w:t>
      </w:r>
      <w:r w:rsidRPr="00993392">
        <w:rPr>
          <w:rFonts w:ascii="GHEA Grapalat" w:hAnsi="GHEA Grapalat" w:cs="Sylfaen"/>
          <w:sz w:val="20"/>
        </w:rPr>
        <w:t>ներկայացվելու</w:t>
      </w:r>
      <w:r w:rsidRPr="00C66BAD">
        <w:rPr>
          <w:rFonts w:ascii="GHEA Grapalat" w:hAnsi="GHEA Grapalat" w:cs="Sylfaen"/>
          <w:sz w:val="20"/>
          <w:lang w:val="af-ZA"/>
        </w:rPr>
        <w:t xml:space="preserve"> </w:t>
      </w:r>
      <w:r w:rsidRPr="00993392">
        <w:rPr>
          <w:rFonts w:ascii="GHEA Grapalat" w:hAnsi="GHEA Grapalat" w:cs="Sylfaen"/>
          <w:sz w:val="20"/>
        </w:rPr>
        <w:t>վերջնաժամկետը</w:t>
      </w:r>
      <w:r w:rsidRPr="00C66BAD">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993392">
        <w:rPr>
          <w:rFonts w:ascii="GHEA Grapalat" w:hAnsi="GHEA Grapalat" w:cs="Sylfaen"/>
          <w:sz w:val="20"/>
        </w:rPr>
        <w:t>քան</w:t>
      </w:r>
      <w:r w:rsidRPr="00993392">
        <w:rPr>
          <w:rFonts w:ascii="GHEA Grapalat" w:hAnsi="GHEA Grapalat" w:cs="Sylfaen"/>
          <w:sz w:val="20"/>
          <w:lang w:val="af-ZA"/>
        </w:rPr>
        <w:t xml:space="preserve"> </w:t>
      </w:r>
      <w:r w:rsidRPr="00993392">
        <w:rPr>
          <w:rFonts w:ascii="GHEA Grapalat" w:hAnsi="GHEA Grapalat" w:cs="Sylfaen"/>
          <w:sz w:val="20"/>
        </w:rPr>
        <w:t>մասնակցին</w:t>
      </w:r>
      <w:r w:rsidRPr="00993392">
        <w:rPr>
          <w:rFonts w:ascii="GHEA Grapalat" w:hAnsi="GHEA Grapalat" w:cs="Sylfaen"/>
          <w:sz w:val="20"/>
          <w:lang w:val="af-ZA"/>
        </w:rPr>
        <w:t xml:space="preserve"> </w:t>
      </w:r>
      <w:r w:rsidRPr="00993392">
        <w:rPr>
          <w:rFonts w:ascii="GHEA Grapalat" w:hAnsi="GHEA Grapalat" w:cs="Sylfaen"/>
          <w:sz w:val="20"/>
        </w:rPr>
        <w:t>կամ</w:t>
      </w:r>
      <w:r w:rsidRPr="00993392">
        <w:rPr>
          <w:rFonts w:ascii="GHEA Grapalat" w:hAnsi="GHEA Grapalat" w:cs="Sylfaen"/>
          <w:sz w:val="20"/>
          <w:lang w:val="af-ZA"/>
        </w:rPr>
        <w:t xml:space="preserve"> </w:t>
      </w:r>
      <w:r w:rsidRPr="00993392">
        <w:rPr>
          <w:rFonts w:ascii="GHEA Grapalat" w:hAnsi="GHEA Grapalat" w:cs="Sylfaen"/>
          <w:sz w:val="20"/>
        </w:rPr>
        <w:t>պայմանագիր</w:t>
      </w:r>
      <w:r w:rsidRPr="00993392">
        <w:rPr>
          <w:rFonts w:ascii="GHEA Grapalat" w:hAnsi="GHEA Grapalat" w:cs="Sylfaen"/>
          <w:sz w:val="20"/>
          <w:lang w:val="af-ZA"/>
        </w:rPr>
        <w:t xml:space="preserve"> </w:t>
      </w:r>
      <w:r w:rsidRPr="00993392">
        <w:rPr>
          <w:rFonts w:ascii="GHEA Grapalat" w:hAnsi="GHEA Grapalat" w:cs="Sylfaen"/>
          <w:sz w:val="20"/>
        </w:rPr>
        <w:t>կնքած</w:t>
      </w:r>
      <w:r w:rsidRPr="00993392">
        <w:rPr>
          <w:rFonts w:ascii="GHEA Grapalat" w:hAnsi="GHEA Grapalat" w:cs="Sylfaen"/>
          <w:sz w:val="20"/>
          <w:lang w:val="af-ZA"/>
        </w:rPr>
        <w:t xml:space="preserve"> </w:t>
      </w:r>
      <w:r w:rsidRPr="00993392">
        <w:rPr>
          <w:rFonts w:ascii="GHEA Grapalat" w:hAnsi="GHEA Grapalat" w:cs="Sylfaen"/>
          <w:sz w:val="20"/>
        </w:rPr>
        <w:t>անձին</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 xml:space="preserve"> </w:t>
      </w:r>
      <w:r w:rsidRPr="00993392">
        <w:rPr>
          <w:rFonts w:ascii="GHEA Grapalat" w:hAnsi="GHEA Grapalat" w:cs="Sylfaen"/>
          <w:sz w:val="20"/>
        </w:rPr>
        <w:t>ներառելու</w:t>
      </w:r>
      <w:r w:rsidRPr="00993392">
        <w:rPr>
          <w:rFonts w:ascii="GHEA Grapalat" w:hAnsi="GHEA Grapalat" w:cs="Sylfaen"/>
          <w:sz w:val="20"/>
          <w:lang w:val="af-ZA"/>
        </w:rPr>
        <w:t xml:space="preserve"> </w:t>
      </w:r>
      <w:r w:rsidRPr="00993392">
        <w:rPr>
          <w:rFonts w:ascii="GHEA Grapalat" w:hAnsi="GHEA Grapalat" w:cs="Sylfaen"/>
          <w:sz w:val="20"/>
        </w:rPr>
        <w:t>վերջնաժամկետը</w:t>
      </w:r>
      <w:r w:rsidRPr="00993392">
        <w:rPr>
          <w:rFonts w:ascii="GHEA Grapalat" w:hAnsi="GHEA Grapalat" w:cs="Sylfaen"/>
          <w:sz w:val="20"/>
          <w:lang w:val="af-ZA"/>
        </w:rPr>
        <w:t xml:space="preserve"> </w:t>
      </w:r>
      <w:r w:rsidRPr="00993392">
        <w:rPr>
          <w:rFonts w:ascii="GHEA Grapalat" w:hAnsi="GHEA Grapalat" w:cs="Sylfaen"/>
          <w:sz w:val="20"/>
        </w:rPr>
        <w:t>լրանալու</w:t>
      </w:r>
      <w:r w:rsidRPr="00993392">
        <w:rPr>
          <w:rFonts w:ascii="GHEA Grapalat" w:hAnsi="GHEA Grapalat" w:cs="Sylfaen"/>
          <w:sz w:val="20"/>
          <w:lang w:val="af-ZA"/>
        </w:rPr>
        <w:t xml:space="preserve"> </w:t>
      </w:r>
      <w:r w:rsidRPr="00993392">
        <w:rPr>
          <w:rFonts w:ascii="GHEA Grapalat" w:hAnsi="GHEA Grapalat" w:cs="Sylfaen"/>
          <w:sz w:val="20"/>
        </w:rPr>
        <w:t>օրը</w:t>
      </w:r>
      <w:r w:rsidRPr="00993392">
        <w:rPr>
          <w:rFonts w:ascii="GHEA Grapalat" w:hAnsi="GHEA Grapalat" w:cs="Sylfaen"/>
          <w:sz w:val="20"/>
          <w:lang w:val="af-ZA"/>
        </w:rPr>
        <w:t xml:space="preserve">, </w:t>
      </w:r>
      <w:r w:rsidRPr="00993392">
        <w:rPr>
          <w:rFonts w:ascii="GHEA Grapalat" w:hAnsi="GHEA Grapalat" w:cs="Sylfaen"/>
          <w:sz w:val="20"/>
        </w:rPr>
        <w:t>ապա</w:t>
      </w:r>
      <w:r w:rsidRPr="00993392">
        <w:rPr>
          <w:rFonts w:ascii="GHEA Grapalat" w:hAnsi="GHEA Grapalat" w:cs="Sylfaen"/>
          <w:sz w:val="20"/>
          <w:lang w:val="af-ZA"/>
        </w:rPr>
        <w:t xml:space="preserve"> </w:t>
      </w:r>
      <w:r w:rsidRPr="00993392">
        <w:rPr>
          <w:rFonts w:ascii="GHEA Grapalat" w:hAnsi="GHEA Grapalat" w:cs="Sylfaen"/>
          <w:sz w:val="20"/>
        </w:rPr>
        <w:t>պատվիրատուն</w:t>
      </w:r>
      <w:r w:rsidRPr="00993392">
        <w:rPr>
          <w:rFonts w:ascii="GHEA Grapalat" w:hAnsi="GHEA Grapalat" w:cs="Sylfaen"/>
          <w:sz w:val="20"/>
          <w:lang w:val="af-ZA"/>
        </w:rPr>
        <w:t xml:space="preserve"> </w:t>
      </w:r>
      <w:r w:rsidRPr="00993392">
        <w:rPr>
          <w:rFonts w:ascii="GHEA Grapalat" w:hAnsi="GHEA Grapalat" w:cs="Sylfaen"/>
          <w:sz w:val="20"/>
        </w:rPr>
        <w:t>դրա</w:t>
      </w:r>
      <w:r w:rsidRPr="00993392">
        <w:rPr>
          <w:rFonts w:ascii="GHEA Grapalat" w:hAnsi="GHEA Grapalat" w:cs="Sylfaen"/>
          <w:sz w:val="20"/>
          <w:lang w:val="af-ZA"/>
        </w:rPr>
        <w:t xml:space="preserve"> </w:t>
      </w:r>
      <w:r w:rsidRPr="00993392">
        <w:rPr>
          <w:rFonts w:ascii="GHEA Grapalat" w:hAnsi="GHEA Grapalat" w:cs="Sylfaen"/>
          <w:sz w:val="20"/>
        </w:rPr>
        <w:t>մասին</w:t>
      </w:r>
      <w:r w:rsidRPr="00993392">
        <w:rPr>
          <w:rFonts w:ascii="GHEA Grapalat" w:hAnsi="GHEA Grapalat" w:cs="Sylfaen"/>
          <w:sz w:val="20"/>
          <w:lang w:val="af-ZA"/>
        </w:rPr>
        <w:t xml:space="preserve"> </w:t>
      </w:r>
      <w:r w:rsidRPr="00993392">
        <w:rPr>
          <w:rFonts w:ascii="GHEA Grapalat" w:hAnsi="GHEA Grapalat" w:cs="Sylfaen"/>
          <w:sz w:val="20"/>
        </w:rPr>
        <w:t>գրավոր</w:t>
      </w:r>
      <w:r w:rsidRPr="00993392">
        <w:rPr>
          <w:rFonts w:ascii="GHEA Grapalat" w:hAnsi="GHEA Grapalat" w:cs="Sylfaen"/>
          <w:sz w:val="20"/>
          <w:lang w:val="af-ZA"/>
        </w:rPr>
        <w:t xml:space="preserve"> </w:t>
      </w:r>
      <w:r w:rsidRPr="00993392">
        <w:rPr>
          <w:rFonts w:ascii="GHEA Grapalat" w:hAnsi="GHEA Grapalat" w:cs="Sylfaen"/>
          <w:sz w:val="20"/>
        </w:rPr>
        <w:t>տեղեկացնում</w:t>
      </w:r>
      <w:r w:rsidRPr="00993392">
        <w:rPr>
          <w:rFonts w:ascii="GHEA Grapalat" w:hAnsi="GHEA Grapalat" w:cs="Sylfaen"/>
          <w:sz w:val="20"/>
          <w:lang w:val="af-ZA"/>
        </w:rPr>
        <w:t xml:space="preserve"> </w:t>
      </w:r>
      <w:r w:rsidRPr="00993392">
        <w:rPr>
          <w:rFonts w:ascii="GHEA Grapalat" w:hAnsi="GHEA Grapalat" w:cs="Sylfaen"/>
          <w:sz w:val="20"/>
        </w:rPr>
        <w:t>է</w:t>
      </w:r>
      <w:r w:rsidRPr="00993392">
        <w:rPr>
          <w:rFonts w:ascii="GHEA Grapalat" w:hAnsi="GHEA Grapalat" w:cs="Sylfaen"/>
          <w:sz w:val="20"/>
          <w:lang w:val="af-ZA"/>
        </w:rPr>
        <w:t xml:space="preserve"> </w:t>
      </w:r>
      <w:r w:rsidRPr="00993392">
        <w:rPr>
          <w:rFonts w:ascii="GHEA Grapalat" w:hAnsi="GHEA Grapalat" w:cs="Sylfaen"/>
          <w:sz w:val="20"/>
        </w:rPr>
        <w:t>լիազորված</w:t>
      </w:r>
      <w:r w:rsidRPr="00993392">
        <w:rPr>
          <w:rFonts w:ascii="GHEA Grapalat" w:hAnsi="GHEA Grapalat" w:cs="Sylfaen"/>
          <w:sz w:val="20"/>
          <w:lang w:val="af-ZA"/>
        </w:rPr>
        <w:t xml:space="preserve"> </w:t>
      </w:r>
      <w:r w:rsidRPr="00993392">
        <w:rPr>
          <w:rFonts w:ascii="GHEA Grapalat" w:hAnsi="GHEA Grapalat" w:cs="Sylfaen"/>
          <w:sz w:val="20"/>
        </w:rPr>
        <w:t>մարմին</w:t>
      </w:r>
      <w:r w:rsidRPr="00993392">
        <w:rPr>
          <w:rFonts w:ascii="GHEA Grapalat" w:hAnsi="GHEA Grapalat" w:cs="Sylfaen"/>
          <w:sz w:val="20"/>
          <w:lang w:val="af-ZA"/>
        </w:rPr>
        <w:t xml:space="preserve">, </w:t>
      </w:r>
      <w:r w:rsidRPr="00993392">
        <w:rPr>
          <w:rFonts w:ascii="GHEA Grapalat" w:hAnsi="GHEA Grapalat" w:cs="Sylfaen"/>
          <w:sz w:val="20"/>
        </w:rPr>
        <w:t>որի</w:t>
      </w:r>
      <w:r w:rsidRPr="00993392">
        <w:rPr>
          <w:rFonts w:ascii="GHEA Grapalat" w:hAnsi="GHEA Grapalat" w:cs="Sylfaen"/>
          <w:sz w:val="20"/>
          <w:lang w:val="af-ZA"/>
        </w:rPr>
        <w:t xml:space="preserve"> </w:t>
      </w:r>
      <w:r w:rsidRPr="00993392">
        <w:rPr>
          <w:rFonts w:ascii="GHEA Grapalat" w:hAnsi="GHEA Grapalat" w:cs="Sylfaen"/>
          <w:sz w:val="20"/>
        </w:rPr>
        <w:t>հիման</w:t>
      </w:r>
      <w:r w:rsidRPr="00993392">
        <w:rPr>
          <w:rFonts w:ascii="GHEA Grapalat" w:hAnsi="GHEA Grapalat" w:cs="Sylfaen"/>
          <w:sz w:val="20"/>
          <w:lang w:val="af-ZA"/>
        </w:rPr>
        <w:t xml:space="preserve"> </w:t>
      </w:r>
      <w:r w:rsidRPr="00993392">
        <w:rPr>
          <w:rFonts w:ascii="GHEA Grapalat" w:hAnsi="GHEA Grapalat" w:cs="Sylfaen"/>
          <w:sz w:val="20"/>
        </w:rPr>
        <w:t>վրա</w:t>
      </w:r>
      <w:r w:rsidRPr="00993392">
        <w:rPr>
          <w:rFonts w:ascii="GHEA Grapalat" w:hAnsi="GHEA Grapalat" w:cs="Sylfaen"/>
          <w:sz w:val="20"/>
          <w:lang w:val="af-ZA"/>
        </w:rPr>
        <w:t xml:space="preserve"> </w:t>
      </w:r>
      <w:r w:rsidRPr="00993392">
        <w:rPr>
          <w:rFonts w:ascii="GHEA Grapalat" w:hAnsi="GHEA Grapalat" w:cs="Sylfaen"/>
          <w:sz w:val="20"/>
        </w:rPr>
        <w:t>մասնակիցը</w:t>
      </w:r>
      <w:r w:rsidRPr="00993392">
        <w:rPr>
          <w:rFonts w:ascii="GHEA Grapalat" w:hAnsi="GHEA Grapalat" w:cs="Sylfaen"/>
          <w:sz w:val="20"/>
          <w:lang w:val="af-ZA"/>
        </w:rPr>
        <w:t xml:space="preserve"> </w:t>
      </w:r>
      <w:r w:rsidRPr="00993392">
        <w:rPr>
          <w:rFonts w:ascii="GHEA Grapalat" w:hAnsi="GHEA Grapalat" w:cs="Sylfaen"/>
          <w:sz w:val="20"/>
        </w:rPr>
        <w:t>չի</w:t>
      </w:r>
      <w:r w:rsidRPr="00993392">
        <w:rPr>
          <w:rFonts w:ascii="GHEA Grapalat" w:hAnsi="GHEA Grapalat" w:cs="Sylfaen"/>
          <w:sz w:val="20"/>
          <w:lang w:val="af-ZA"/>
        </w:rPr>
        <w:t xml:space="preserve"> </w:t>
      </w:r>
      <w:r w:rsidRPr="00993392">
        <w:rPr>
          <w:rFonts w:ascii="GHEA Grapalat" w:hAnsi="GHEA Grapalat" w:cs="Sylfaen"/>
          <w:sz w:val="20"/>
        </w:rPr>
        <w:t>ներառվում</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lastRenderedPageBreak/>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06522B" w:rsidRPr="00A25F47" w:rsidRDefault="00A150A9" w:rsidP="0006522B">
      <w:pPr>
        <w:pStyle w:val="BodyTextIndent2"/>
        <w:spacing w:line="240" w:lineRule="auto"/>
        <w:ind w:firstLine="567"/>
        <w:rPr>
          <w:rFonts w:ascii="GHEA Grapalat" w:hAnsi="GHEA Grapalat" w:cs="Sylfaen"/>
          <w:b/>
          <w:lang w:val="hy-AM"/>
        </w:rPr>
      </w:pPr>
      <w:r w:rsidRPr="00A25F47">
        <w:rPr>
          <w:rFonts w:ascii="GHEA Grapalat" w:hAnsi="GHEA Grapalat"/>
          <w:b/>
        </w:rPr>
        <w:t>8</w:t>
      </w:r>
      <w:r w:rsidR="00947D03" w:rsidRPr="00A25F47">
        <w:rPr>
          <w:rFonts w:ascii="GHEA Grapalat" w:hAnsi="GHEA Grapalat"/>
          <w:b/>
          <w:lang w:val="hy-AM"/>
        </w:rPr>
        <w:t>.</w:t>
      </w:r>
      <w:r w:rsidR="00C52CD8" w:rsidRPr="00A25F47">
        <w:rPr>
          <w:rFonts w:ascii="GHEA Grapalat" w:hAnsi="GHEA Grapalat"/>
          <w:b/>
        </w:rPr>
        <w:t>1</w:t>
      </w:r>
      <w:r w:rsidR="00AF3CCA" w:rsidRPr="00A25F47">
        <w:rPr>
          <w:rFonts w:ascii="GHEA Grapalat" w:hAnsi="GHEA Grapalat"/>
          <w:b/>
          <w:lang w:val="hy-AM"/>
        </w:rPr>
        <w:t>8</w:t>
      </w:r>
      <w:r w:rsidR="00C52CD8" w:rsidRPr="00A25F47">
        <w:rPr>
          <w:rFonts w:ascii="GHEA Grapalat" w:hAnsi="GHEA Grapalat"/>
          <w:b/>
        </w:rPr>
        <w:t xml:space="preserve"> </w:t>
      </w:r>
    </w:p>
    <w:p w:rsidR="00583092" w:rsidRPr="00064ADD" w:rsidRDefault="0006522B" w:rsidP="0006522B">
      <w:pPr>
        <w:pStyle w:val="BodyTextIndent2"/>
        <w:spacing w:line="240" w:lineRule="auto"/>
        <w:ind w:firstLine="567"/>
        <w:rPr>
          <w:rFonts w:ascii="GHEA Grapalat" w:hAnsi="GHEA Grapalat"/>
        </w:rPr>
      </w:pPr>
      <w:r>
        <w:rPr>
          <w:rFonts w:ascii="GHEA Grapalat" w:hAnsi="GHEA Grapalat" w:cs="Sylfaen"/>
          <w:lang w:val="hy-AM"/>
        </w:rPr>
        <w:t>8.</w:t>
      </w:r>
      <w:r w:rsidR="00733A58" w:rsidRPr="00064ADD">
        <w:rPr>
          <w:rFonts w:ascii="GHEA Grapalat" w:hAnsi="GHEA Grapalat"/>
        </w:rPr>
        <w:t>1</w:t>
      </w:r>
      <w:r w:rsidR="00AF3CCA" w:rsidRPr="00064ADD">
        <w:rPr>
          <w:rFonts w:ascii="GHEA Grapalat" w:hAnsi="GHEA Grapalat"/>
          <w:lang w:val="hy-AM"/>
        </w:rPr>
        <w:t>9</w:t>
      </w:r>
      <w:r w:rsidR="003F288F" w:rsidRPr="00064ADD">
        <w:rPr>
          <w:rFonts w:ascii="GHEA Grapalat" w:hAnsi="GHEA Grapalat"/>
        </w:rPr>
        <w:t xml:space="preserve"> </w:t>
      </w:r>
      <w:r w:rsidR="00583092" w:rsidRPr="00064ADD">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rPr>
        <w:t xml:space="preserve">ի որոշմամբ </w:t>
      </w:r>
      <w:r w:rsidR="00583092" w:rsidRPr="00064ADD">
        <w:rPr>
          <w:rFonts w:ascii="GHEA Grapalat" w:hAnsi="GHEA Grapalat"/>
        </w:rPr>
        <w:t>ընտրված մասնակ</w:t>
      </w:r>
      <w:r w:rsidR="002E0966" w:rsidRPr="00064ADD">
        <w:rPr>
          <w:rFonts w:ascii="GHEA Grapalat" w:hAnsi="GHEA Grapalat"/>
        </w:rPr>
        <w:t xml:space="preserve">ից է ճանաչվում հաջորդող տեղ զբաղեցրած մասնակիցը՝ </w:t>
      </w:r>
      <w:r w:rsidR="00583092" w:rsidRPr="00064ADD">
        <w:rPr>
          <w:rFonts w:ascii="GHEA Grapalat" w:hAnsi="GHEA Grapalat"/>
        </w:rPr>
        <w:t xml:space="preserve">սույն </w:t>
      </w:r>
      <w:r w:rsidR="00583092" w:rsidRPr="00064ADD">
        <w:rPr>
          <w:rFonts w:ascii="GHEA Grapalat" w:hAnsi="GHEA Grapalat"/>
          <w:lang w:val="hy-AM"/>
        </w:rPr>
        <w:t>հրավեր</w:t>
      </w:r>
      <w:r w:rsidR="00537173" w:rsidRPr="00064ADD">
        <w:rPr>
          <w:rFonts w:ascii="GHEA Grapalat" w:hAnsi="GHEA Grapalat"/>
          <w:lang w:val="hy-AM"/>
        </w:rPr>
        <w:t>ի 1-ին մասի 8.1</w:t>
      </w:r>
      <w:r w:rsidR="00733A58" w:rsidRPr="00064ADD">
        <w:rPr>
          <w:rFonts w:ascii="GHEA Grapalat" w:hAnsi="GHEA Grapalat"/>
          <w:lang w:val="hy-AM"/>
        </w:rPr>
        <w:t>2</w:t>
      </w:r>
      <w:r w:rsidR="00537173" w:rsidRPr="00064ADD">
        <w:rPr>
          <w:rFonts w:ascii="GHEA Grapalat" w:hAnsi="GHEA Grapalat"/>
          <w:lang w:val="hy-AM"/>
        </w:rPr>
        <w:t>-ից 8.</w:t>
      </w:r>
      <w:r w:rsidR="00733A58" w:rsidRPr="00064ADD">
        <w:rPr>
          <w:rFonts w:ascii="GHEA Grapalat" w:hAnsi="GHEA Grapalat"/>
          <w:lang w:val="hy-AM"/>
        </w:rPr>
        <w:t>1</w:t>
      </w:r>
      <w:r w:rsidR="00AF3CCA" w:rsidRPr="00064ADD">
        <w:rPr>
          <w:rFonts w:ascii="GHEA Grapalat" w:hAnsi="GHEA Grapalat"/>
          <w:lang w:val="hy-AM"/>
        </w:rPr>
        <w:t>8</w:t>
      </w:r>
      <w:r w:rsidR="00537173" w:rsidRPr="00064ADD">
        <w:rPr>
          <w:rFonts w:ascii="GHEA Grapalat" w:hAnsi="GHEA Grapalat"/>
          <w:lang w:val="hy-AM"/>
        </w:rPr>
        <w:t>րդ կետերով սահմանված ընթացակարգ</w:t>
      </w:r>
      <w:r w:rsidR="002E0966" w:rsidRPr="00064ADD">
        <w:rPr>
          <w:rFonts w:ascii="GHEA Grapalat" w:hAnsi="GHEA Grapalat"/>
          <w:lang w:val="hy-AM"/>
        </w:rPr>
        <w:t>ի կիրառմամբ</w:t>
      </w:r>
      <w:r w:rsidR="00583092" w:rsidRPr="00064ADD">
        <w:rPr>
          <w:rFonts w:ascii="GHEA Grapalat" w:hAnsi="GHEA Grapalat"/>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1F5FE9" w:rsidRPr="001F5FE9">
        <w:rPr>
          <w:rFonts w:ascii="GHEA Grapalat" w:hAnsi="GHEA Grapalat" w:cs="Sylfaen"/>
          <w:b/>
          <w:lang w:val="hy-AM"/>
        </w:rPr>
        <w:t>10</w:t>
      </w:r>
      <w:r w:rsidRPr="001F5FE9">
        <w:rPr>
          <w:rFonts w:ascii="GHEA Grapalat" w:hAnsi="GHEA Grapalat" w:cs="Sylfaen"/>
          <w:b/>
          <w:lang w:val="es-ES"/>
        </w:rPr>
        <w:t xml:space="preserve"> օրացուցային</w:t>
      </w:r>
      <w:r w:rsidRPr="001F5FE9">
        <w:rPr>
          <w:rFonts w:ascii="GHEA Grapalat" w:hAnsi="GHEA Grapalat" w:cs="Arial"/>
          <w:b/>
          <w:lang w:val="es-ES"/>
        </w:rPr>
        <w:t xml:space="preserve"> </w:t>
      </w:r>
      <w:r w:rsidRPr="001F5FE9">
        <w:rPr>
          <w:rFonts w:ascii="GHEA Grapalat" w:hAnsi="GHEA Grapalat" w:cs="Sylfaen"/>
          <w:b/>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4677C6" w:rsidRDefault="004677C6" w:rsidP="00EF3662">
      <w:pPr>
        <w:jc w:val="center"/>
        <w:rPr>
          <w:rFonts w:ascii="GHEA Grapalat" w:hAnsi="GHEA Grapalat"/>
          <w:b/>
          <w:iCs/>
          <w:sz w:val="20"/>
          <w:lang w:val="hy-AM"/>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C66BAD">
        <w:rPr>
          <w:rFonts w:ascii="GHEA Grapalat" w:hAnsi="GHEA Grapalat" w:cs="Sylfaen"/>
          <w:sz w:val="20"/>
          <w:lang w:val="hy-AM"/>
        </w:rPr>
        <w:t>Պայմանագիր</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կնքվում</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է</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հանձնաժողովի</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որոշման</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հիման</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վրա</w:t>
      </w:r>
      <w:r w:rsidR="00096865" w:rsidRPr="00064ADD">
        <w:rPr>
          <w:rFonts w:ascii="GHEA Grapalat" w:hAnsi="GHEA Grapalat" w:cs="Sylfaen"/>
          <w:sz w:val="20"/>
          <w:lang w:val="af-ZA"/>
        </w:rPr>
        <w:t xml:space="preserve">` </w:t>
      </w:r>
      <w:r w:rsidRPr="00C66BAD">
        <w:rPr>
          <w:rFonts w:ascii="GHEA Grapalat" w:hAnsi="GHEA Grapalat" w:cs="Sylfaen"/>
          <w:sz w:val="20"/>
          <w:lang w:val="hy-AM"/>
        </w:rPr>
        <w:t>պ</w:t>
      </w:r>
      <w:r w:rsidR="00096865" w:rsidRPr="00C66BAD">
        <w:rPr>
          <w:rFonts w:ascii="GHEA Grapalat" w:hAnsi="GHEA Grapalat" w:cs="Sylfaen"/>
          <w:sz w:val="20"/>
          <w:lang w:val="hy-AM"/>
        </w:rPr>
        <w:t>ատվիրատուի</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կողմից</w:t>
      </w:r>
      <w:r w:rsidR="004D5671" w:rsidRPr="00C66BAD">
        <w:rPr>
          <w:rFonts w:ascii="GHEA Grapalat" w:hAnsi="GHEA Grapalat" w:cs="Sylfaen"/>
          <w:sz w:val="20"/>
          <w:lang w:val="hy-AM"/>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lastRenderedPageBreak/>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r w:rsidR="00A671E1">
        <w:rPr>
          <w:rFonts w:ascii="GHEA Grapalat" w:hAnsi="GHEA Grapalat" w:cs="Sylfaen"/>
          <w:sz w:val="20"/>
          <w:lang w:val="hy-AM"/>
        </w:rPr>
        <w:t>:</w:t>
      </w:r>
    </w:p>
    <w:p w:rsidR="00781235" w:rsidRPr="00FF6DE4" w:rsidRDefault="00AD6D6A" w:rsidP="00781235">
      <w:pPr>
        <w:ind w:firstLine="567"/>
        <w:jc w:val="both"/>
        <w:rPr>
          <w:rFonts w:ascii="GHEA Grapalat" w:hAnsi="GHEA Grapalat" w:cs="Sylfaen"/>
          <w:sz w:val="20"/>
          <w:lang w:val="hy-AM"/>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w:t>
      </w:r>
      <w:r w:rsidR="00CB0F54">
        <w:rPr>
          <w:rFonts w:ascii="GHEA Grapalat" w:hAnsi="GHEA Grapalat" w:cs="Sylfaen"/>
          <w:sz w:val="20"/>
          <w:lang w:val="hy-AM"/>
        </w:rPr>
        <w:t xml:space="preserve"> </w:t>
      </w:r>
      <w:r w:rsidR="00BE198C" w:rsidRPr="00064ADD">
        <w:rPr>
          <w:rFonts w:ascii="GHEA Grapalat" w:hAnsi="GHEA Grapalat" w:cs="Sylfaen"/>
          <w:sz w:val="20"/>
          <w:lang w:val="hy-AM"/>
        </w:rPr>
        <w:t>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CB0F54">
        <w:rPr>
          <w:rFonts w:ascii="Sylfaen" w:hAnsi="Sylfaen" w:cs="Cambria Math"/>
          <w:sz w:val="20"/>
          <w:lang w:val="hy-AM"/>
        </w:rPr>
        <w:t>.</w:t>
      </w:r>
      <w:r w:rsidR="00FF6DE4">
        <w:rPr>
          <w:rFonts w:ascii="GHEA Grapalat" w:hAnsi="GHEA Grapalat" w:cs="Sylfaen"/>
          <w:sz w:val="20"/>
          <w:lang w:val="af-ZA"/>
        </w:rPr>
        <w:t>2)</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CB0F5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FF6DE4">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Պայմանագրի ապահովումը ներկայացվում է բանկային երախիքի</w:t>
      </w:r>
      <w:r w:rsidR="003A2316">
        <w:rPr>
          <w:rFonts w:ascii="GHEA Grapalat" w:hAnsi="GHEA Grapalat" w:cs="Sylfaen"/>
          <w:sz w:val="20"/>
          <w:lang w:val="hy-AM"/>
        </w:rPr>
        <w:t xml:space="preserve">, </w:t>
      </w:r>
      <w:r w:rsidR="003A2316" w:rsidRPr="00064ADD">
        <w:rPr>
          <w:rFonts w:ascii="GHEA Grapalat" w:hAnsi="GHEA Grapalat" w:cs="Sylfaen"/>
          <w:sz w:val="20"/>
          <w:lang w:val="hy-AM"/>
        </w:rPr>
        <w:t>տուժանքի (հավելված 5</w:t>
      </w:r>
      <w:r w:rsidR="003A2316">
        <w:rPr>
          <w:rFonts w:ascii="GHEA Grapalat" w:hAnsi="GHEA Grapalat" w:cs="Sylfaen"/>
          <w:sz w:val="20"/>
          <w:lang w:val="hy-AM"/>
        </w:rPr>
        <w:t>.1</w:t>
      </w:r>
      <w:r w:rsidR="003A2316" w:rsidRPr="00064ADD">
        <w:rPr>
          <w:rFonts w:ascii="GHEA Grapalat" w:hAnsi="GHEA Grapalat" w:cs="Sylfaen"/>
          <w:sz w:val="20"/>
          <w:lang w:val="hy-AM"/>
        </w:rPr>
        <w:t xml:space="preserve">)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r w:rsidR="003A2316">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3C1503">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3C1503">
        <w:rPr>
          <w:rFonts w:ascii="GHEA Grapalat" w:hAnsi="GHEA Grapalat" w:cs="Sylfaen"/>
          <w:sz w:val="20"/>
          <w:lang w:val="hy-AM"/>
        </w:rPr>
        <w:t>նախատեսված չէ</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064ADD"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064ADD" w:rsidRDefault="00A04C67" w:rsidP="00EF3662">
      <w:pPr>
        <w:ind w:firstLine="567"/>
        <w:jc w:val="both"/>
        <w:rPr>
          <w:rFonts w:ascii="GHEA Grapalat" w:hAnsi="GHEA Grapalat" w:cs="Sylfaen"/>
          <w:sz w:val="20"/>
          <w:lang w:val="af-ZA"/>
        </w:rPr>
      </w:pP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rsidR="00096865" w:rsidRPr="00064ADD" w:rsidRDefault="00096865" w:rsidP="00EF3662">
      <w:pPr>
        <w:jc w:val="center"/>
        <w:rPr>
          <w:rFonts w:ascii="GHEA Grapalat" w:hAnsi="GHEA Grapalat"/>
          <w:b/>
          <w:sz w:val="20"/>
          <w:lang w:val="af-ZA"/>
        </w:rPr>
      </w:pP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sz w:val="20"/>
          <w:lang w:val="af-ZA"/>
        </w:rPr>
        <w:t>11.</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37-</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rsidR="003C1503" w:rsidRPr="00064ADD" w:rsidRDefault="003C1503" w:rsidP="003C1503">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Pr="00A71D81">
        <w:rPr>
          <w:rFonts w:ascii="GHEA Grapalat" w:hAnsi="GHEA Grapalat" w:cs="Sylfaen"/>
          <w:sz w:val="20"/>
          <w:lang w:val="hy-AM"/>
        </w:rPr>
        <w:t>: Ընդ որում պ</w:t>
      </w:r>
      <w:r w:rsidRPr="00A71D81">
        <w:rPr>
          <w:rFonts w:ascii="GHEA Grapalat" w:hAnsi="GHEA Grapalat" w:cs="Sylfaen"/>
          <w:sz w:val="20"/>
          <w:lang w:val="ru-RU"/>
        </w:rPr>
        <w:t>ետության</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համայնքների</w:t>
      </w:r>
      <w:r w:rsidRPr="00A71D81">
        <w:rPr>
          <w:rFonts w:ascii="GHEA Grapalat" w:hAnsi="GHEA Grapalat" w:cs="Sylfaen"/>
          <w:sz w:val="20"/>
          <w:lang w:val="af-ZA"/>
        </w:rPr>
        <w:t xml:space="preserve"> </w:t>
      </w:r>
      <w:r w:rsidRPr="00A71D81">
        <w:rPr>
          <w:rFonts w:ascii="GHEA Grapalat" w:hAnsi="GHEA Grapalat" w:cs="Sylfaen"/>
          <w:sz w:val="20"/>
          <w:lang w:val="ru-RU"/>
        </w:rPr>
        <w:t>կարիքների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կազմակերպված</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ամբողջությամբ</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մասնակի</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w:t>
      </w:r>
      <w:r w:rsidRPr="00A71D81">
        <w:rPr>
          <w:rFonts w:ascii="GHEA Grapalat" w:hAnsi="GHEA Grapalat" w:cs="Sylfaen"/>
          <w:sz w:val="20"/>
          <w:lang w:val="af-ZA"/>
        </w:rPr>
        <w:t xml:space="preserve"> </w:t>
      </w:r>
      <w:r>
        <w:rPr>
          <w:rFonts w:ascii="GHEA Grapalat" w:hAnsi="GHEA Grapalat" w:cs="Sylfaen"/>
          <w:sz w:val="20"/>
          <w:lang w:val="hy-AM"/>
        </w:rPr>
        <w:t xml:space="preserve">կազմակերպության </w:t>
      </w:r>
      <w:r w:rsidRPr="00A71D81">
        <w:rPr>
          <w:rFonts w:ascii="GHEA Grapalat" w:hAnsi="GHEA Grapalat" w:cs="Sylfaen"/>
          <w:sz w:val="20"/>
          <w:lang w:val="ru-RU"/>
        </w:rPr>
        <w:t>ղեկավարի</w:t>
      </w:r>
      <w:r>
        <w:rPr>
          <w:rFonts w:ascii="GHEA Grapalat" w:hAnsi="GHEA Grapalat" w:cs="Sylfaen"/>
          <w:sz w:val="20"/>
          <w:lang w:val="hy-AM"/>
        </w:rPr>
        <w:t xml:space="preserve"> </w:t>
      </w:r>
      <w:r w:rsidRPr="001031FD">
        <w:rPr>
          <w:rFonts w:ascii="GHEA Grapalat" w:hAnsi="GHEA Grapalat" w:cs="Sylfaen"/>
          <w:sz w:val="20"/>
        </w:rPr>
        <w:t>որոշման</w:t>
      </w:r>
      <w:r w:rsidRPr="001031FD">
        <w:rPr>
          <w:rFonts w:ascii="GHEA Grapalat" w:hAnsi="GHEA Grapalat" w:cs="Sylfaen"/>
          <w:sz w:val="20"/>
          <w:lang w:val="af-ZA"/>
        </w:rPr>
        <w:t xml:space="preserve"> </w:t>
      </w:r>
      <w:r w:rsidRPr="001031FD">
        <w:rPr>
          <w:rFonts w:ascii="GHEA Grapalat" w:hAnsi="GHEA Grapalat" w:cs="Sylfaen"/>
          <w:sz w:val="20"/>
        </w:rPr>
        <w:t>հիման</w:t>
      </w:r>
      <w:r w:rsidRPr="001031FD">
        <w:rPr>
          <w:rFonts w:ascii="GHEA Grapalat" w:hAnsi="GHEA Grapalat" w:cs="Sylfaen"/>
          <w:sz w:val="20"/>
          <w:lang w:val="af-ZA"/>
        </w:rPr>
        <w:t xml:space="preserve"> </w:t>
      </w:r>
      <w:r w:rsidRPr="001031FD">
        <w:rPr>
          <w:rFonts w:ascii="GHEA Grapalat" w:hAnsi="GHEA Grapalat" w:cs="Sylfaen"/>
          <w:sz w:val="20"/>
        </w:rPr>
        <w:t>վրա</w:t>
      </w:r>
      <w:r>
        <w:rPr>
          <w:rFonts w:ascii="GHEA Grapalat" w:hAnsi="GHEA Grapalat" w:cs="Sylfaen"/>
          <w:sz w:val="20"/>
          <w:lang w:val="hy-AM"/>
        </w:rPr>
        <w:t>:</w:t>
      </w: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cs="Sylfaen"/>
          <w:sz w:val="20"/>
          <w:lang w:val="af-ZA"/>
        </w:rPr>
        <w:t>11.2 Գ</w:t>
      </w:r>
      <w:r w:rsidRPr="00064ADD">
        <w:rPr>
          <w:rFonts w:ascii="GHEA Grapalat" w:hAnsi="GHEA Grapalat" w:cs="Sylfaen"/>
          <w:sz w:val="20"/>
          <w:lang w:val="ru-RU"/>
        </w:rPr>
        <w:t>նման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հայտարարվելու</w:t>
      </w:r>
      <w:r w:rsidRPr="00064ADD">
        <w:rPr>
          <w:rFonts w:ascii="GHEA Grapalat" w:hAnsi="GHEA Grapalat" w:cs="Sylfaen"/>
          <w:sz w:val="20"/>
        </w:rPr>
        <w:t>ն</w:t>
      </w:r>
      <w:r w:rsidRPr="00064ADD">
        <w:rPr>
          <w:rFonts w:ascii="GHEA Grapalat" w:hAnsi="GHEA Grapalat" w:cs="Sylfaen"/>
          <w:sz w:val="20"/>
          <w:lang w:val="af-ZA"/>
        </w:rPr>
        <w:t xml:space="preserve"> </w:t>
      </w:r>
      <w:r w:rsidRPr="00064ADD">
        <w:rPr>
          <w:rFonts w:ascii="GHEA Grapalat" w:hAnsi="GHEA Grapalat" w:cs="Sylfaen"/>
          <w:sz w:val="20"/>
        </w:rPr>
        <w:t>հաջորդող</w:t>
      </w:r>
      <w:r w:rsidRPr="00064ADD">
        <w:rPr>
          <w:rFonts w:ascii="GHEA Grapalat" w:hAnsi="GHEA Grapalat" w:cs="Sylfaen"/>
          <w:sz w:val="20"/>
          <w:lang w:val="af-ZA"/>
        </w:rPr>
        <w:t xml:space="preserve"> </w:t>
      </w:r>
      <w:r w:rsidRPr="00064ADD">
        <w:rPr>
          <w:rFonts w:ascii="GHEA Grapalat" w:hAnsi="GHEA Grapalat" w:cs="Sylfaen"/>
          <w:sz w:val="20"/>
        </w:rPr>
        <w:t>աշխատանքային</w:t>
      </w:r>
      <w:r w:rsidRPr="00064ADD">
        <w:rPr>
          <w:rFonts w:ascii="GHEA Grapalat" w:hAnsi="GHEA Grapalat" w:cs="Sylfaen"/>
          <w:sz w:val="20"/>
          <w:lang w:val="af-ZA"/>
        </w:rPr>
        <w:t xml:space="preserve"> </w:t>
      </w:r>
      <w:r w:rsidRPr="00064ADD">
        <w:rPr>
          <w:rFonts w:ascii="GHEA Grapalat" w:hAnsi="GHEA Grapalat" w:cs="Sylfaen"/>
          <w:sz w:val="20"/>
          <w:lang w:val="ru-RU"/>
        </w:rPr>
        <w:t>օրվա</w:t>
      </w:r>
      <w:r w:rsidRPr="00064ADD">
        <w:rPr>
          <w:rFonts w:ascii="GHEA Grapalat" w:hAnsi="GHEA Grapalat" w:cs="Sylfaen"/>
          <w:sz w:val="20"/>
          <w:lang w:val="af-ZA"/>
        </w:rPr>
        <w:t xml:space="preserve"> </w:t>
      </w:r>
      <w:r w:rsidRPr="00064ADD">
        <w:rPr>
          <w:rFonts w:ascii="GHEA Grapalat" w:hAnsi="GHEA Grapalat" w:cs="Sylfaen"/>
          <w:sz w:val="20"/>
          <w:lang w:val="ru-RU"/>
        </w:rPr>
        <w:t>ընթացքում</w:t>
      </w:r>
      <w:r w:rsidRPr="00064ADD">
        <w:rPr>
          <w:rFonts w:ascii="GHEA Grapalat" w:hAnsi="GHEA Grapalat" w:cs="Sylfaen"/>
          <w:sz w:val="20"/>
          <w:lang w:val="af-ZA"/>
        </w:rPr>
        <w:t>, պ</w:t>
      </w:r>
      <w:r w:rsidRPr="00064ADD">
        <w:rPr>
          <w:rFonts w:ascii="GHEA Grapalat" w:hAnsi="GHEA Grapalat" w:cs="Sylfaen"/>
          <w:sz w:val="20"/>
          <w:lang w:val="ru-RU"/>
        </w:rPr>
        <w:t>ատվիրատուն</w:t>
      </w:r>
      <w:r w:rsidRPr="00064ADD">
        <w:rPr>
          <w:rFonts w:ascii="GHEA Grapalat" w:hAnsi="GHEA Grapalat" w:cs="Sylfaen"/>
          <w:sz w:val="20"/>
          <w:lang w:val="af-ZA"/>
        </w:rPr>
        <w:t xml:space="preserve"> տեղեկագրում հրապարակում է </w:t>
      </w:r>
      <w:r w:rsidRPr="00064ADD">
        <w:rPr>
          <w:rFonts w:ascii="GHEA Grapalat" w:hAnsi="GHEA Grapalat" w:cs="Sylfaen"/>
          <w:sz w:val="20"/>
          <w:lang w:val="ru-RU"/>
        </w:rPr>
        <w:t>հայտարարություն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որում</w:t>
      </w:r>
      <w:r w:rsidRPr="00064ADD">
        <w:rPr>
          <w:rFonts w:ascii="GHEA Grapalat" w:hAnsi="GHEA Grapalat" w:cs="Sylfaen"/>
          <w:sz w:val="20"/>
          <w:lang w:val="af-ZA"/>
        </w:rPr>
        <w:t xml:space="preserve"> </w:t>
      </w:r>
      <w:r w:rsidRPr="00064ADD">
        <w:rPr>
          <w:rFonts w:ascii="GHEA Grapalat" w:hAnsi="GHEA Grapalat" w:cs="Sylfaen"/>
          <w:sz w:val="20"/>
          <w:lang w:val="ru-RU"/>
        </w:rPr>
        <w:t>նշվում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հայտարարվելու</w:t>
      </w:r>
      <w:r w:rsidRPr="00064ADD">
        <w:rPr>
          <w:rFonts w:ascii="GHEA Grapalat" w:hAnsi="GHEA Grapalat" w:cs="Sylfaen"/>
          <w:sz w:val="20"/>
          <w:lang w:val="af-ZA"/>
        </w:rPr>
        <w:t xml:space="preserve"> </w:t>
      </w:r>
      <w:r w:rsidRPr="00064ADD">
        <w:rPr>
          <w:rFonts w:ascii="GHEA Grapalat" w:hAnsi="GHEA Grapalat" w:cs="Sylfaen"/>
          <w:sz w:val="20"/>
          <w:lang w:val="ru-RU"/>
        </w:rPr>
        <w:t>հիմնավորումը։</w:t>
      </w:r>
      <w:r w:rsidRPr="00064ADD">
        <w:rPr>
          <w:rFonts w:ascii="GHEA Grapalat" w:hAnsi="GHEA Grapalat" w:cs="Sylfaen"/>
          <w:sz w:val="20"/>
          <w:lang w:val="af-ZA"/>
        </w:rPr>
        <w:t xml:space="preserve"> </w:t>
      </w:r>
    </w:p>
    <w:p w:rsidR="00CA1C11" w:rsidRPr="00064ADD" w:rsidRDefault="00CA1C11" w:rsidP="00EF3662">
      <w:pPr>
        <w:ind w:firstLine="567"/>
        <w:jc w:val="both"/>
        <w:rPr>
          <w:rFonts w:ascii="GHEA Grapalat" w:hAnsi="GHEA Grapalat" w:cs="Sylfaen"/>
          <w:sz w:val="20"/>
          <w:lang w:val="af-ZA"/>
        </w:rPr>
      </w:pPr>
    </w:p>
    <w:p w:rsidR="00096865" w:rsidRPr="00064ADD" w:rsidRDefault="00096865" w:rsidP="00EF3662">
      <w:pPr>
        <w:pStyle w:val="BodyTextIndent"/>
        <w:spacing w:line="240" w:lineRule="auto"/>
        <w:rPr>
          <w:rFonts w:ascii="GHEA Grapalat" w:hAnsi="GHEA Grapalat"/>
          <w:i w:val="0"/>
          <w:sz w:val="18"/>
          <w:szCs w:val="18"/>
          <w:u w:val="single"/>
          <w:lang w:val="af-ZA"/>
        </w:rPr>
      </w:pP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rsidR="00996C19" w:rsidRPr="00064ADD" w:rsidRDefault="00996C19" w:rsidP="00EF3662">
      <w:pPr>
        <w:jc w:val="center"/>
        <w:rPr>
          <w:rFonts w:ascii="GHEA Grapalat" w:hAnsi="GHEA Grapalat"/>
          <w:b/>
          <w:sz w:val="20"/>
          <w:lang w:val="af-ZA"/>
        </w:rPr>
      </w:pP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lastRenderedPageBreak/>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3B0220">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007D490A">
        <w:rPr>
          <w:rFonts w:ascii="GHEA Grapalat" w:hAnsi="GHEA Grapalat"/>
          <w:sz w:val="20"/>
          <w:szCs w:val="20"/>
          <w:lang w:val="es-ES"/>
        </w:rPr>
        <w:t>19</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137D13">
        <w:rPr>
          <w:rFonts w:ascii="GHEA Grapalat" w:hAnsi="GHEA Grapalat"/>
          <w:b/>
          <w:szCs w:val="22"/>
          <w:lang w:val="af-ZA"/>
        </w:rPr>
        <w:t xml:space="preserve"> </w:t>
      </w:r>
      <w:r w:rsidR="00096865" w:rsidRPr="00064ADD">
        <w:rPr>
          <w:rFonts w:ascii="GHEA Grapalat" w:hAnsi="GHEA Grapalat"/>
          <w:b/>
          <w:szCs w:val="22"/>
          <w:lang w:val="af-ZA"/>
        </w:rPr>
        <w:t>II</w:t>
      </w:r>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3C1503"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2C20E8">
        <w:rPr>
          <w:rFonts w:ascii="GHEA Grapalat" w:hAnsi="GHEA Grapalat" w:cs="Sylfaen"/>
          <w:sz w:val="20"/>
          <w:szCs w:val="24"/>
          <w:lang w:val="hy-AM" w:eastAsia="en-US"/>
        </w:rPr>
        <w:t>,</w:t>
      </w:r>
      <w:r w:rsidRPr="00064ADD">
        <w:rPr>
          <w:rStyle w:val="FootnoteReference"/>
          <w:rFonts w:ascii="GHEA Grapalat" w:hAnsi="GHEA Grapalat" w:cs="Sylfaen"/>
          <w:color w:val="FFFFFF"/>
          <w:sz w:val="20"/>
          <w:szCs w:val="24"/>
          <w:lang w:val="af-ZA" w:eastAsia="en-US"/>
        </w:rPr>
        <w:footnoteReference w:id="1"/>
      </w:r>
    </w:p>
    <w:p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2C20E8">
        <w:rPr>
          <w:rFonts w:ascii="GHEA Grapalat" w:hAnsi="GHEA Grapalat" w:cs="Sylfaen"/>
          <w:sz w:val="20"/>
          <w:lang w:val="hy-AM"/>
        </w:rPr>
        <w:t>4</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000F2F8C">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w:t>
      </w:r>
      <w:r w:rsidR="000F2F8C">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r w:rsidR="00A61EF5">
        <w:rPr>
          <w:rFonts w:ascii="GHEA Grapalat" w:hAnsi="GHEA Grapalat" w:cs="Sylfaen"/>
          <w:sz w:val="20"/>
          <w:szCs w:val="20"/>
          <w:lang w:val="es-ES"/>
        </w:rPr>
        <w:t xml:space="preserve"> </w:t>
      </w:r>
      <w:r w:rsidRPr="00064ADD">
        <w:rPr>
          <w:rFonts w:ascii="GHEA Grapalat" w:hAnsi="GHEA Grapalat" w:cs="Sylfaen"/>
          <w:sz w:val="20"/>
          <w:szCs w:val="20"/>
          <w:lang w:val="es-ES"/>
        </w:rPr>
        <w:t>բացառությամբ 3-րդ կողմի կողմից տրամադրված կամ հաստատված փաստաթղթերի, որոնց դեպքում ներկայացվում է դրանց` բնօրինակից պատճենահանված տարբերակը</w:t>
      </w:r>
      <w:r w:rsidR="00A61EF5">
        <w:rPr>
          <w:rFonts w:ascii="GHEA Grapalat" w:hAnsi="GHEA Grapalat" w:cs="Sylfaen"/>
          <w:sz w:val="20"/>
          <w:szCs w:val="20"/>
          <w:lang w:val="es-ES"/>
        </w:rPr>
        <w:t xml:space="preserve"> </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BE5700" w:rsidRPr="00BE5700">
        <w:rPr>
          <w:rFonts w:ascii="GHEA Grapalat" w:hAnsi="GHEA Grapalat"/>
          <w:b/>
          <w:sz w:val="20"/>
          <w:szCs w:val="20"/>
          <w:lang w:val="hy-AM"/>
        </w:rPr>
        <w:t xml:space="preserve">մեկ </w:t>
      </w:r>
      <w:r w:rsidRPr="00BE5700">
        <w:rPr>
          <w:rFonts w:ascii="GHEA Grapalat" w:hAnsi="GHEA Grapalat"/>
          <w:b/>
          <w:sz w:val="20"/>
          <w:szCs w:val="20"/>
        </w:rPr>
        <w:t>օրինակ</w:t>
      </w:r>
      <w:r w:rsidRPr="00BE5700">
        <w:rPr>
          <w:rFonts w:ascii="GHEA Grapalat" w:hAnsi="GHEA Grapalat"/>
          <w:b/>
          <w:sz w:val="20"/>
          <w:szCs w:val="20"/>
          <w:lang w:val="es-ES"/>
        </w:rPr>
        <w:t xml:space="preserve"> </w:t>
      </w:r>
      <w:r w:rsidRPr="00BE5700">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BE5700" w:rsidRDefault="00960BE9" w:rsidP="00960BE9">
      <w:pPr>
        <w:ind w:firstLine="720"/>
        <w:rPr>
          <w:rFonts w:ascii="GHEA Grapalat" w:hAnsi="GHEA Grapalat"/>
          <w:sz w:val="20"/>
          <w:szCs w:val="20"/>
          <w:highlight w:val="yellow"/>
          <w:lang w:val="af-ZA"/>
        </w:rPr>
      </w:pPr>
      <w:r w:rsidRPr="00BE5700">
        <w:rPr>
          <w:rFonts w:ascii="GHEA Grapalat" w:hAnsi="GHEA Grapalat"/>
          <w:sz w:val="20"/>
          <w:szCs w:val="20"/>
          <w:highlight w:val="yellow"/>
          <w:lang w:val="af-ZA"/>
        </w:rPr>
        <w:t xml:space="preserve">1) </w:t>
      </w:r>
      <w:r w:rsidRPr="00BE5700">
        <w:rPr>
          <w:rFonts w:ascii="GHEA Grapalat" w:hAnsi="GHEA Grapalat"/>
          <w:sz w:val="20"/>
          <w:szCs w:val="20"/>
          <w:highlight w:val="yellow"/>
        </w:rPr>
        <w:t>պ</w:t>
      </w:r>
      <w:r w:rsidRPr="00BE5700">
        <w:rPr>
          <w:rFonts w:ascii="GHEA Grapalat" w:hAnsi="GHEA Grapalat" w:cs="Sylfaen"/>
          <w:sz w:val="20"/>
          <w:szCs w:val="20"/>
          <w:highlight w:val="yellow"/>
        </w:rPr>
        <w:t>ատվիրատուի</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անվանումը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և</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հայտի</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ներկայացման</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վայրը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հասցեն</w:t>
      </w:r>
      <w:r w:rsidRPr="00BE5700">
        <w:rPr>
          <w:rFonts w:ascii="GHEA Grapalat" w:hAnsi="GHEA Grapalat"/>
          <w:sz w:val="20"/>
          <w:szCs w:val="20"/>
          <w:highlight w:val="yellow"/>
          <w:lang w:val="af-ZA"/>
        </w:rPr>
        <w:t>).</w:t>
      </w:r>
    </w:p>
    <w:p w:rsidR="00960BE9" w:rsidRPr="00BE5700" w:rsidRDefault="00960BE9" w:rsidP="00960BE9">
      <w:pPr>
        <w:ind w:firstLine="720"/>
        <w:rPr>
          <w:rFonts w:ascii="GHEA Grapalat" w:hAnsi="GHEA Grapalat"/>
          <w:sz w:val="20"/>
          <w:szCs w:val="20"/>
          <w:highlight w:val="yellow"/>
          <w:lang w:val="af-ZA"/>
        </w:rPr>
      </w:pPr>
      <w:r w:rsidRPr="00BE5700">
        <w:rPr>
          <w:rFonts w:ascii="GHEA Grapalat" w:hAnsi="GHEA Grapalat"/>
          <w:sz w:val="20"/>
          <w:szCs w:val="20"/>
          <w:highlight w:val="yellow"/>
          <w:lang w:val="af-ZA"/>
        </w:rPr>
        <w:t xml:space="preserve">2) </w:t>
      </w:r>
      <w:r w:rsidR="00D26727" w:rsidRPr="00BE5700">
        <w:rPr>
          <w:rFonts w:ascii="GHEA Grapalat" w:hAnsi="GHEA Grapalat"/>
          <w:sz w:val="20"/>
          <w:szCs w:val="20"/>
          <w:highlight w:val="yellow"/>
        </w:rPr>
        <w:t>ընթացակարգի</w:t>
      </w:r>
      <w:r w:rsidRPr="00BE5700">
        <w:rPr>
          <w:rFonts w:ascii="GHEA Grapalat" w:hAnsi="GHEA Grapalat" w:cs="Sylfaen"/>
          <w:sz w:val="20"/>
          <w:szCs w:val="20"/>
          <w:highlight w:val="yellow"/>
          <w:lang w:val="af-ZA"/>
        </w:rPr>
        <w:t xml:space="preserve"> </w:t>
      </w:r>
      <w:r w:rsidRPr="00BE5700">
        <w:rPr>
          <w:rFonts w:ascii="GHEA Grapalat" w:hAnsi="GHEA Grapalat" w:cs="Sylfaen"/>
          <w:sz w:val="20"/>
          <w:szCs w:val="20"/>
          <w:highlight w:val="yellow"/>
        </w:rPr>
        <w:t>ծածկագիրը</w:t>
      </w:r>
      <w:r w:rsidRPr="00BE5700">
        <w:rPr>
          <w:rFonts w:ascii="GHEA Grapalat" w:hAnsi="GHEA Grapalat"/>
          <w:sz w:val="20"/>
          <w:szCs w:val="20"/>
          <w:highlight w:val="yellow"/>
          <w:lang w:val="af-ZA"/>
        </w:rPr>
        <w:t>.</w:t>
      </w:r>
    </w:p>
    <w:p w:rsidR="00960BE9" w:rsidRPr="00BE5700" w:rsidRDefault="00960BE9" w:rsidP="00960BE9">
      <w:pPr>
        <w:ind w:firstLine="720"/>
        <w:rPr>
          <w:rFonts w:ascii="GHEA Grapalat" w:hAnsi="GHEA Grapalat"/>
          <w:sz w:val="20"/>
          <w:szCs w:val="20"/>
          <w:highlight w:val="yellow"/>
          <w:lang w:val="af-ZA"/>
        </w:rPr>
      </w:pPr>
      <w:r w:rsidRPr="00BE5700">
        <w:rPr>
          <w:rFonts w:ascii="GHEA Grapalat" w:hAnsi="GHEA Grapalat"/>
          <w:sz w:val="20"/>
          <w:szCs w:val="20"/>
          <w:highlight w:val="yellow"/>
          <w:lang w:val="af-ZA"/>
        </w:rPr>
        <w:t>3) «</w:t>
      </w:r>
      <w:r w:rsidRPr="00BE5700">
        <w:rPr>
          <w:rFonts w:ascii="GHEA Grapalat" w:hAnsi="GHEA Grapalat" w:cs="Sylfaen"/>
          <w:sz w:val="20"/>
          <w:szCs w:val="20"/>
          <w:highlight w:val="yellow"/>
        </w:rPr>
        <w:t>չբացել</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մինչև</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հայտերի</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բացման</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նիստը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բառերը</w:t>
      </w:r>
      <w:r w:rsidRPr="00BE5700">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BE5700">
        <w:rPr>
          <w:rFonts w:ascii="GHEA Grapalat" w:hAnsi="GHEA Grapalat"/>
          <w:sz w:val="20"/>
          <w:szCs w:val="20"/>
          <w:highlight w:val="yellow"/>
          <w:lang w:val="af-ZA"/>
        </w:rPr>
        <w:t xml:space="preserve">4) </w:t>
      </w:r>
      <w:r w:rsidRPr="00BE5700">
        <w:rPr>
          <w:rFonts w:ascii="GHEA Grapalat" w:hAnsi="GHEA Grapalat"/>
          <w:sz w:val="20"/>
          <w:szCs w:val="20"/>
          <w:highlight w:val="yellow"/>
        </w:rPr>
        <w:t>մ</w:t>
      </w:r>
      <w:r w:rsidRPr="00BE5700">
        <w:rPr>
          <w:rFonts w:ascii="GHEA Grapalat" w:hAnsi="GHEA Grapalat" w:cs="Sylfaen"/>
          <w:sz w:val="20"/>
          <w:szCs w:val="20"/>
          <w:highlight w:val="yellow"/>
        </w:rPr>
        <w:t>ասնակցի</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անվանումը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անունը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գտնվելու</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վայրը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և</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հեռախոսահամարը</w:t>
      </w:r>
      <w:r w:rsidRPr="00BE5700">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BE5700" w:rsidRDefault="00BE5700" w:rsidP="00EF3662">
      <w:pPr>
        <w:pStyle w:val="norm"/>
        <w:spacing w:line="240" w:lineRule="auto"/>
        <w:ind w:firstLine="284"/>
        <w:jc w:val="right"/>
        <w:rPr>
          <w:rFonts w:ascii="GHEA Grapalat" w:hAnsi="GHEA Grapalat" w:cs="Sylfaen"/>
          <w:b/>
          <w:sz w:val="20"/>
          <w:lang w:val="hy-AM"/>
        </w:rPr>
      </w:pPr>
    </w:p>
    <w:p w:rsidR="00BE5700" w:rsidRDefault="00BE5700" w:rsidP="00EF3662">
      <w:pPr>
        <w:pStyle w:val="norm"/>
        <w:spacing w:line="240" w:lineRule="auto"/>
        <w:ind w:firstLine="284"/>
        <w:jc w:val="right"/>
        <w:rPr>
          <w:rFonts w:ascii="GHEA Grapalat" w:hAnsi="GHEA Grapalat" w:cs="Sylfaen"/>
          <w:b/>
          <w:sz w:val="20"/>
          <w:lang w:val="hy-AM"/>
        </w:rPr>
      </w:pPr>
    </w:p>
    <w:p w:rsidR="00BE5700" w:rsidRDefault="00BE5700" w:rsidP="00EF3662">
      <w:pPr>
        <w:pStyle w:val="norm"/>
        <w:spacing w:line="240" w:lineRule="auto"/>
        <w:ind w:firstLine="284"/>
        <w:jc w:val="right"/>
        <w:rPr>
          <w:rFonts w:ascii="GHEA Grapalat" w:hAnsi="GHEA Grapalat" w:cs="Sylfaen"/>
          <w:b/>
          <w:sz w:val="20"/>
          <w:lang w:val="hy-AM"/>
        </w:rPr>
      </w:pPr>
    </w:p>
    <w:p w:rsidR="00BE5700" w:rsidRDefault="00BE5700" w:rsidP="00EF3662">
      <w:pPr>
        <w:pStyle w:val="norm"/>
        <w:spacing w:line="240" w:lineRule="auto"/>
        <w:ind w:firstLine="284"/>
        <w:jc w:val="right"/>
        <w:rPr>
          <w:rFonts w:ascii="GHEA Grapalat" w:hAnsi="GHEA Grapalat" w:cs="Sylfaen"/>
          <w:b/>
          <w:sz w:val="20"/>
          <w:lang w:val="hy-AM"/>
        </w:rPr>
      </w:pP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w:t>
      </w:r>
      <w:r w:rsidR="00AC6276">
        <w:rPr>
          <w:rFonts w:ascii="GHEA Grapalat" w:hAnsi="GHEA Grapalat" w:cs="Arial"/>
          <w:b/>
          <w:sz w:val="20"/>
          <w:lang w:val="es-ES"/>
        </w:rPr>
        <w:t xml:space="preserve"> </w:t>
      </w:r>
      <w:r w:rsidRPr="00064ADD">
        <w:rPr>
          <w:rFonts w:ascii="GHEA Grapalat" w:hAnsi="GHEA Grapalat" w:cs="Arial"/>
          <w:b/>
          <w:sz w:val="20"/>
          <w:lang w:val="es-ES"/>
        </w:rPr>
        <w:t>N 1</w:t>
      </w:r>
    </w:p>
    <w:p w:rsidR="00BE5700" w:rsidRPr="00712340" w:rsidRDefault="00C43894" w:rsidP="00BE5700">
      <w:pPr>
        <w:pStyle w:val="BodyTextIndent3"/>
        <w:spacing w:line="240" w:lineRule="auto"/>
        <w:jc w:val="right"/>
        <w:rPr>
          <w:rFonts w:ascii="GHEA Grapalat" w:hAnsi="GHEA Grapalat" w:cs="Arial"/>
          <w:b/>
          <w:lang w:val="es-ES"/>
        </w:rPr>
      </w:pPr>
      <w:r>
        <w:rPr>
          <w:rFonts w:ascii="GHEA Grapalat" w:hAnsi="GHEA Grapalat"/>
          <w:b/>
          <w:color w:val="000000"/>
          <w:lang w:val="hy-AM"/>
        </w:rPr>
        <w:t>“ԳՀԾՁԲ-ՀՎԿԱԿ-</w:t>
      </w:r>
      <w:r w:rsidR="003A1899">
        <w:rPr>
          <w:rFonts w:ascii="GHEA Grapalat" w:hAnsi="GHEA Grapalat"/>
          <w:b/>
          <w:color w:val="000000"/>
          <w:lang w:val="hy-AM"/>
        </w:rPr>
        <w:t>2023-34</w:t>
      </w:r>
      <w:r>
        <w:rPr>
          <w:rFonts w:ascii="GHEA Grapalat" w:hAnsi="GHEA Grapalat"/>
          <w:b/>
          <w:color w:val="000000"/>
          <w:lang w:val="hy-AM"/>
        </w:rPr>
        <w:t xml:space="preserve">» </w:t>
      </w:r>
      <w:r w:rsidR="00BE5700" w:rsidRPr="00712340">
        <w:rPr>
          <w:rFonts w:ascii="GHEA Grapalat" w:hAnsi="GHEA Grapalat" w:cs="Sylfaen"/>
          <w:b/>
          <w:lang w:val="es-ES"/>
        </w:rPr>
        <w:t>ծածկագրով</w:t>
      </w:r>
    </w:p>
    <w:p w:rsidR="00BE5700" w:rsidRPr="00712340" w:rsidRDefault="00BE5700" w:rsidP="00BE5700">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064ADD" w:rsidRDefault="00B2572B" w:rsidP="00EF3662">
      <w:pPr>
        <w:jc w:val="center"/>
        <w:rPr>
          <w:rFonts w:ascii="GHEA Grapalat" w:hAnsi="GHEA Grapalat" w:cs="Sylfaen"/>
          <w:b/>
          <w:lang w:val="es-ES"/>
        </w:rPr>
      </w:pPr>
    </w:p>
    <w:p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BE5700"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34280D" w:rsidRDefault="007710F6" w:rsidP="00EF3662">
      <w:pPr>
        <w:jc w:val="both"/>
        <w:rPr>
          <w:rFonts w:ascii="GHEA Grapalat" w:hAnsi="GHEA Grapalat"/>
          <w:sz w:val="22"/>
          <w:szCs w:val="22"/>
          <w:u w:val="single"/>
          <w:lang w:val="es-ES"/>
        </w:rPr>
      </w:pPr>
      <w:r w:rsidRPr="00AD62D3">
        <w:rPr>
          <w:rFonts w:ascii="GHEA Grapalat" w:hAnsi="GHEA Grapalat"/>
          <w:sz w:val="20"/>
          <w:szCs w:val="20"/>
          <w:lang w:val="hy-AM"/>
        </w:rPr>
        <w:t>ԱՆ</w:t>
      </w:r>
      <w:r w:rsidR="00AD62D3" w:rsidRPr="00AD62D3">
        <w:rPr>
          <w:rFonts w:ascii="GHEA Grapalat" w:hAnsi="GHEA Grapalat"/>
          <w:sz w:val="20"/>
          <w:szCs w:val="20"/>
          <w:lang w:val="hy-AM"/>
        </w:rPr>
        <w:t xml:space="preserve"> «Հիվանդությունների վերահսկման և կանխարգելման</w:t>
      </w:r>
      <w:r w:rsidR="00AD62D3">
        <w:rPr>
          <w:rFonts w:ascii="GHEA Grapalat" w:hAnsi="GHEA Grapalat"/>
          <w:sz w:val="20"/>
          <w:szCs w:val="20"/>
          <w:lang w:val="hy-AM"/>
        </w:rPr>
        <w:t xml:space="preserve"> ազգային կենտրոն» ՊՈԱԿ</w:t>
      </w:r>
      <w:r w:rsidR="00B2572B" w:rsidRPr="00064ADD">
        <w:rPr>
          <w:rFonts w:ascii="GHEA Grapalat" w:hAnsi="GHEA Grapalat"/>
          <w:sz w:val="22"/>
          <w:szCs w:val="22"/>
          <w:lang w:val="es-ES"/>
        </w:rPr>
        <w:t>-</w:t>
      </w:r>
      <w:r w:rsidR="00B2572B" w:rsidRPr="00064ADD">
        <w:rPr>
          <w:rFonts w:ascii="GHEA Grapalat" w:hAnsi="GHEA Grapalat" w:cs="Sylfaen"/>
          <w:sz w:val="20"/>
          <w:szCs w:val="20"/>
          <w:lang w:val="es-ES"/>
        </w:rPr>
        <w:t>ի կողմից</w:t>
      </w:r>
      <w:r w:rsidR="00AD62D3">
        <w:rPr>
          <w:rFonts w:ascii="GHEA Grapalat" w:hAnsi="GHEA Grapalat"/>
          <w:sz w:val="22"/>
          <w:szCs w:val="22"/>
          <w:u w:val="single"/>
          <w:lang w:val="hy-AM"/>
        </w:rPr>
        <w:t xml:space="preserve"> </w:t>
      </w:r>
      <w:r w:rsidR="00C43894">
        <w:rPr>
          <w:rFonts w:ascii="GHEA Grapalat" w:hAnsi="GHEA Grapalat"/>
          <w:color w:val="000000"/>
          <w:sz w:val="20"/>
          <w:szCs w:val="20"/>
          <w:lang w:val="hy-AM"/>
        </w:rPr>
        <w:t>“ԳՀԾՁԲ-ՀՎԿԱԿ-</w:t>
      </w:r>
      <w:r w:rsidR="003A1899">
        <w:rPr>
          <w:rFonts w:ascii="GHEA Grapalat" w:hAnsi="GHEA Grapalat"/>
          <w:color w:val="000000"/>
          <w:sz w:val="20"/>
          <w:szCs w:val="20"/>
          <w:lang w:val="hy-AM"/>
        </w:rPr>
        <w:t>2023-34</w:t>
      </w:r>
      <w:r w:rsidR="00C43894">
        <w:rPr>
          <w:rFonts w:ascii="GHEA Grapalat" w:hAnsi="GHEA Grapalat"/>
          <w:color w:val="000000"/>
          <w:sz w:val="20"/>
          <w:szCs w:val="20"/>
          <w:lang w:val="hy-AM"/>
        </w:rPr>
        <w:t xml:space="preserve">» </w:t>
      </w:r>
      <w:r w:rsidR="00B2572B" w:rsidRPr="00064ADD">
        <w:rPr>
          <w:rFonts w:ascii="GHEA Grapalat" w:hAnsi="GHEA Grapalat" w:cs="Sylfaen"/>
          <w:sz w:val="20"/>
          <w:szCs w:val="20"/>
          <w:lang w:val="es-ES"/>
        </w:rPr>
        <w:t>ծածկագրով հայտարարված</w:t>
      </w:r>
      <w:r w:rsidR="0034280D">
        <w:rPr>
          <w:rFonts w:ascii="GHEA Grapalat" w:hAnsi="GHEA Grapalat"/>
          <w:sz w:val="22"/>
          <w:szCs w:val="22"/>
          <w:u w:val="single"/>
          <w:lang w:val="hy-AM"/>
        </w:rPr>
        <w:t xml:space="preserve"> </w:t>
      </w:r>
      <w:r w:rsidR="0034280D">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r w:rsidR="0034280D">
        <w:rPr>
          <w:rFonts w:ascii="GHEA Grapalat" w:hAnsi="GHEA Grapalat" w:cs="Sylfaen"/>
          <w:vertAlign w:val="superscript"/>
          <w:lang w:val="hy-AM"/>
        </w:rPr>
        <w:t xml:space="preserve">                                                                 </w:t>
      </w: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C43894">
        <w:rPr>
          <w:rFonts w:ascii="GHEA Grapalat" w:hAnsi="GHEA Grapalat"/>
          <w:color w:val="000000"/>
          <w:sz w:val="20"/>
          <w:szCs w:val="20"/>
          <w:lang w:val="hy-AM"/>
        </w:rPr>
        <w:t>“ԳՀԾՁԲ-ՀՎԿԱԿ-</w:t>
      </w:r>
      <w:r w:rsidR="003A1899">
        <w:rPr>
          <w:rFonts w:ascii="GHEA Grapalat" w:hAnsi="GHEA Grapalat"/>
          <w:color w:val="000000"/>
          <w:sz w:val="20"/>
          <w:szCs w:val="20"/>
          <w:lang w:val="hy-AM"/>
        </w:rPr>
        <w:t>2023-34</w:t>
      </w:r>
      <w:r w:rsidR="00C43894">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34280D">
        <w:rPr>
          <w:rFonts w:ascii="GHEA Grapalat" w:hAnsi="GHEA Grapalat" w:cs="Arial"/>
          <w:sz w:val="20"/>
          <w:szCs w:val="20"/>
          <w:lang w:val="hy-AM"/>
        </w:rPr>
        <w:t xml:space="preserve">գնանշման հարցման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C43894">
        <w:rPr>
          <w:rFonts w:ascii="GHEA Grapalat" w:hAnsi="GHEA Grapalat"/>
          <w:color w:val="000000"/>
          <w:sz w:val="20"/>
          <w:szCs w:val="20"/>
          <w:lang w:val="hy-AM"/>
        </w:rPr>
        <w:t>“ԳՀԾՁԲ-ՀՎԿԱԿ-</w:t>
      </w:r>
      <w:r w:rsidR="003A1899">
        <w:rPr>
          <w:rFonts w:ascii="GHEA Grapalat" w:hAnsi="GHEA Grapalat"/>
          <w:color w:val="000000"/>
          <w:sz w:val="20"/>
          <w:szCs w:val="20"/>
          <w:lang w:val="hy-AM"/>
        </w:rPr>
        <w:t>2023-34</w:t>
      </w:r>
      <w:r w:rsidR="00C43894">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34280D">
        <w:rPr>
          <w:rFonts w:ascii="GHEA Grapalat" w:hAnsi="GHEA Grapalat" w:cs="Arial"/>
          <w:sz w:val="20"/>
          <w:szCs w:val="20"/>
          <w:lang w:val="hy-AM"/>
        </w:rPr>
        <w:t>գնանշման հարցմանը</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lastRenderedPageBreak/>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FootnoteReference"/>
          <w:rFonts w:ascii="GHEA Grapalat" w:hAnsi="GHEA Grapalat" w:cs="Arial"/>
          <w:color w:val="FFFFFF"/>
          <w:sz w:val="20"/>
          <w:lang w:val="hy-AM"/>
        </w:rPr>
        <w:footnoteReference w:id="2"/>
      </w:r>
      <w:r w:rsidRPr="00064ADD">
        <w:rPr>
          <w:rFonts w:ascii="GHEA Grapalat" w:hAnsi="GHEA Grapalat" w:cs="Arial"/>
          <w:sz w:val="20"/>
          <w:lang w:val="hy-AM"/>
        </w:rPr>
        <w:tab/>
      </w:r>
      <w:r w:rsidRPr="00064ADD">
        <w:rPr>
          <w:rFonts w:ascii="GHEA Grapalat" w:hAnsi="GHEA Grapalat" w:cs="Arial"/>
          <w:sz w:val="20"/>
          <w:lang w:val="hy-AM"/>
        </w:rPr>
        <w:tab/>
        <w:t xml:space="preserve"> </w:t>
      </w:r>
    </w:p>
    <w:p w:rsidR="00B2572B" w:rsidRPr="00064ADD" w:rsidRDefault="00B2572B" w:rsidP="00EF3662">
      <w:pPr>
        <w:pStyle w:val="BodyTextIndent3"/>
        <w:spacing w:line="240" w:lineRule="auto"/>
        <w:jc w:val="right"/>
        <w:rPr>
          <w:rFonts w:ascii="GHEA Grapalat" w:hAnsi="GHEA Grapalat"/>
          <w:b/>
          <w:lang w:val="hy-AM"/>
        </w:rPr>
      </w:pPr>
    </w:p>
    <w:p w:rsidR="00CE3A99" w:rsidRPr="00064ADD" w:rsidRDefault="00CE3A99" w:rsidP="00CE3A99">
      <w:pPr>
        <w:pStyle w:val="BodyTextIndent3"/>
        <w:spacing w:line="240" w:lineRule="auto"/>
        <w:jc w:val="right"/>
        <w:rPr>
          <w:rFonts w:ascii="GHEA Grapalat" w:hAnsi="GHEA Grapalat" w:cs="Sylfaen"/>
          <w:b/>
          <w:lang w:val="hy-AM"/>
        </w:rPr>
      </w:pPr>
    </w:p>
    <w:p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A7EAD" w:rsidRPr="00712340" w:rsidRDefault="00C43894" w:rsidP="008A7EAD">
      <w:pPr>
        <w:pStyle w:val="BodyTextIndent3"/>
        <w:spacing w:line="240" w:lineRule="auto"/>
        <w:jc w:val="right"/>
        <w:rPr>
          <w:rFonts w:ascii="GHEA Grapalat" w:hAnsi="GHEA Grapalat" w:cs="Arial"/>
          <w:b/>
          <w:lang w:val="es-ES"/>
        </w:rPr>
      </w:pPr>
      <w:r>
        <w:rPr>
          <w:rFonts w:ascii="GHEA Grapalat" w:hAnsi="GHEA Grapalat"/>
          <w:b/>
          <w:color w:val="000000"/>
          <w:lang w:val="hy-AM"/>
        </w:rPr>
        <w:t>“ԳՀԾՁԲ-ՀՎԿԱԿ-</w:t>
      </w:r>
      <w:r w:rsidR="003A1899">
        <w:rPr>
          <w:rFonts w:ascii="GHEA Grapalat" w:hAnsi="GHEA Grapalat"/>
          <w:b/>
          <w:color w:val="000000"/>
          <w:lang w:val="hy-AM"/>
        </w:rPr>
        <w:t>2023-34</w:t>
      </w:r>
      <w:r>
        <w:rPr>
          <w:rFonts w:ascii="GHEA Grapalat" w:hAnsi="GHEA Grapalat"/>
          <w:b/>
          <w:color w:val="000000"/>
          <w:lang w:val="hy-AM"/>
        </w:rPr>
        <w:t xml:space="preserve">» </w:t>
      </w:r>
      <w:r w:rsidR="008A7EAD" w:rsidRPr="00712340">
        <w:rPr>
          <w:rFonts w:ascii="GHEA Grapalat" w:hAnsi="GHEA Grapalat" w:cs="Sylfaen"/>
          <w:b/>
          <w:lang w:val="es-ES"/>
        </w:rPr>
        <w:t>ծածկագրով</w:t>
      </w:r>
    </w:p>
    <w:p w:rsidR="008A7EAD" w:rsidRPr="00712340" w:rsidRDefault="008A7EAD" w:rsidP="008A7EAD">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8A7EAD"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lastRenderedPageBreak/>
        <w:t xml:space="preserve">Ուսումնասիրելով </w:t>
      </w:r>
      <w:r w:rsidR="00C43894">
        <w:rPr>
          <w:rFonts w:ascii="GHEA Grapalat" w:hAnsi="GHEA Grapalat"/>
          <w:b/>
          <w:color w:val="000000"/>
          <w:sz w:val="20"/>
          <w:szCs w:val="20"/>
          <w:lang w:val="hy-AM"/>
        </w:rPr>
        <w:t>“ԳՀԾՁԲ-ՀՎԿԱԿ-</w:t>
      </w:r>
      <w:r w:rsidR="003A1899">
        <w:rPr>
          <w:rFonts w:ascii="GHEA Grapalat" w:hAnsi="GHEA Grapalat"/>
          <w:b/>
          <w:color w:val="000000"/>
          <w:sz w:val="20"/>
          <w:szCs w:val="20"/>
          <w:lang w:val="hy-AM"/>
        </w:rPr>
        <w:t>2023-34</w:t>
      </w:r>
      <w:r w:rsidR="00C43894">
        <w:rPr>
          <w:rFonts w:ascii="GHEA Grapalat" w:hAnsi="GHEA Grapalat"/>
          <w:b/>
          <w:color w:val="000000"/>
          <w:sz w:val="20"/>
          <w:szCs w:val="20"/>
          <w:lang w:val="hy-AM"/>
        </w:rPr>
        <w:t xml:space="preserve">» </w:t>
      </w:r>
      <w:r w:rsidRPr="00064ADD">
        <w:rPr>
          <w:rFonts w:ascii="GHEA Grapalat" w:hAnsi="GHEA Grapalat" w:cs="Arial"/>
          <w:sz w:val="20"/>
          <w:szCs w:val="20"/>
          <w:lang w:val="es-ES"/>
        </w:rPr>
        <w:t xml:space="preserve">ծածկագրով </w:t>
      </w:r>
      <w:r w:rsidR="00C369A6">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մասնակցի անվանումը</w:t>
      </w:r>
    </w:p>
    <w:bookmarkEnd w:id="8"/>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2657B1"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2657B1"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2657B1"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2657B1"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FootnoteReference"/>
          <w:rFonts w:ascii="GHEA Grapalat" w:hAnsi="GHEA Grapalat"/>
          <w:color w:val="FFFFFF"/>
          <w:sz w:val="20"/>
          <w:lang w:val="hy-AM"/>
        </w:rPr>
        <w:footnoteReference w:id="3"/>
      </w:r>
      <w:r w:rsidRPr="00064ADD">
        <w:rPr>
          <w:rFonts w:ascii="GHEA Grapalat" w:hAnsi="GHEA Grapalat"/>
          <w:sz w:val="20"/>
          <w:lang w:val="hy-AM"/>
        </w:rPr>
        <w:tab/>
      </w:r>
      <w:r w:rsidRPr="00064ADD">
        <w:rPr>
          <w:rFonts w:ascii="GHEA Grapalat" w:hAnsi="GHEA Grapalat"/>
          <w:sz w:val="20"/>
          <w:lang w:val="hy-AM"/>
        </w:rPr>
        <w:tab/>
        <w:t xml:space="preserve"> </w:t>
      </w:r>
    </w:p>
    <w:p w:rsidR="00B2572B" w:rsidRPr="00064ADD" w:rsidRDefault="00B2572B" w:rsidP="00EF3662">
      <w:pPr>
        <w:jc w:val="right"/>
        <w:rPr>
          <w:rFonts w:ascii="GHEA Grapalat" w:hAnsi="GHEA Grapalat"/>
          <w:sz w:val="20"/>
          <w:lang w:val="hy-AM"/>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4C7C9D" w:rsidRDefault="004C7C9D" w:rsidP="00EF3662">
      <w:pPr>
        <w:rPr>
          <w:rFonts w:ascii="GHEA Grapalat" w:hAnsi="GHEA Grapalat" w:cs="Sylfaen"/>
          <w:b/>
          <w:i/>
          <w:sz w:val="18"/>
          <w:szCs w:val="18"/>
          <w:lang w:val="hy-AM" w:eastAsia="ru-RU"/>
        </w:rPr>
      </w:pPr>
    </w:p>
    <w:p w:rsidR="004C7C9D" w:rsidRDefault="004C7C9D" w:rsidP="00EF3662">
      <w:pPr>
        <w:rPr>
          <w:rFonts w:ascii="GHEA Grapalat" w:hAnsi="GHEA Grapalat" w:cs="Sylfaen"/>
          <w:b/>
          <w:i/>
          <w:sz w:val="18"/>
          <w:szCs w:val="18"/>
          <w:lang w:val="hy-AM" w:eastAsia="ru-RU"/>
        </w:rPr>
      </w:pPr>
    </w:p>
    <w:p w:rsidR="004C7C9D" w:rsidRDefault="004C7C9D" w:rsidP="00EF3662">
      <w:pPr>
        <w:rPr>
          <w:rFonts w:ascii="GHEA Grapalat" w:hAnsi="GHEA Grapalat" w:cs="Sylfaen"/>
          <w:b/>
          <w:i/>
          <w:sz w:val="18"/>
          <w:szCs w:val="18"/>
          <w:lang w:val="hy-AM" w:eastAsia="ru-RU"/>
        </w:rPr>
      </w:pPr>
    </w:p>
    <w:p w:rsidR="004C7C9D" w:rsidRDefault="004C7C9D" w:rsidP="00EF3662">
      <w:pPr>
        <w:rPr>
          <w:rFonts w:ascii="GHEA Grapalat" w:hAnsi="GHEA Grapalat" w:cs="Sylfaen"/>
          <w:b/>
          <w:i/>
          <w:sz w:val="18"/>
          <w:szCs w:val="18"/>
          <w:lang w:val="hy-AM" w:eastAsia="ru-RU"/>
        </w:rPr>
      </w:pPr>
    </w:p>
    <w:p w:rsidR="004C7C9D" w:rsidRDefault="004C7C9D" w:rsidP="00EF3662">
      <w:pPr>
        <w:rPr>
          <w:rFonts w:ascii="GHEA Grapalat" w:hAnsi="GHEA Grapalat" w:cs="Sylfaen"/>
          <w:b/>
          <w:i/>
          <w:sz w:val="18"/>
          <w:szCs w:val="18"/>
          <w:lang w:val="hy-AM" w:eastAsia="ru-RU"/>
        </w:rPr>
      </w:pPr>
    </w:p>
    <w:p w:rsidR="004C7C9D" w:rsidRDefault="004C7C9D" w:rsidP="00EF3662">
      <w:pPr>
        <w:rPr>
          <w:rFonts w:ascii="GHEA Grapalat" w:hAnsi="GHEA Grapalat" w:cs="Sylfaen"/>
          <w:b/>
          <w:i/>
          <w:sz w:val="18"/>
          <w:szCs w:val="18"/>
          <w:lang w:val="hy-AM" w:eastAsia="ru-RU"/>
        </w:rPr>
      </w:pPr>
    </w:p>
    <w:p w:rsidR="004C7C9D" w:rsidRDefault="004C7C9D" w:rsidP="00EF3662">
      <w:pPr>
        <w:rPr>
          <w:rFonts w:ascii="GHEA Grapalat" w:hAnsi="GHEA Grapalat" w:cs="Sylfaen"/>
          <w:b/>
          <w:i/>
          <w:sz w:val="18"/>
          <w:szCs w:val="18"/>
          <w:lang w:val="hy-AM" w:eastAsia="ru-RU"/>
        </w:rPr>
      </w:pPr>
    </w:p>
    <w:p w:rsidR="004C7C9D" w:rsidRDefault="004C7C9D" w:rsidP="00EF3662">
      <w:pPr>
        <w:rPr>
          <w:rFonts w:ascii="GHEA Grapalat" w:hAnsi="GHEA Grapalat" w:cs="Sylfaen"/>
          <w:b/>
          <w:i/>
          <w:sz w:val="18"/>
          <w:szCs w:val="18"/>
          <w:lang w:val="hy-AM" w:eastAsia="ru-RU"/>
        </w:rPr>
      </w:pPr>
    </w:p>
    <w:p w:rsidR="004C7C9D" w:rsidRDefault="004C7C9D" w:rsidP="00EF3662">
      <w:pPr>
        <w:rPr>
          <w:rFonts w:ascii="GHEA Grapalat" w:hAnsi="GHEA Grapalat" w:cs="Sylfaen"/>
          <w:b/>
          <w:i/>
          <w:sz w:val="18"/>
          <w:szCs w:val="18"/>
          <w:lang w:val="hy-AM" w:eastAsia="ru-RU"/>
        </w:rPr>
      </w:pPr>
    </w:p>
    <w:p w:rsidR="004C7C9D" w:rsidRDefault="004C7C9D" w:rsidP="00EF3662">
      <w:pPr>
        <w:rPr>
          <w:rFonts w:ascii="GHEA Grapalat" w:hAnsi="GHEA Grapalat" w:cs="Sylfaen"/>
          <w:b/>
          <w:i/>
          <w:sz w:val="18"/>
          <w:szCs w:val="18"/>
          <w:lang w:val="hy-AM" w:eastAsia="ru-RU"/>
        </w:rPr>
      </w:pPr>
    </w:p>
    <w:p w:rsidR="00B2572B" w:rsidRPr="00BF35FD" w:rsidRDefault="00BF35FD" w:rsidP="00EF3662">
      <w:pPr>
        <w:rPr>
          <w:rFonts w:ascii="GHEA Grapalat" w:hAnsi="GHEA Grapalat" w:cs="Sylfaen"/>
          <w:b/>
          <w:i/>
          <w:sz w:val="18"/>
          <w:szCs w:val="18"/>
          <w:lang w:val="hy-AM" w:eastAsia="ru-RU"/>
        </w:rPr>
      </w:pPr>
      <w:r w:rsidRPr="00E44C94">
        <w:rPr>
          <w:rFonts w:ascii="GHEA Grapalat" w:hAnsi="GHEA Grapalat" w:cs="Sylfaen"/>
          <w:b/>
          <w:i/>
          <w:sz w:val="18"/>
          <w:szCs w:val="18"/>
          <w:highlight w:val="yellow"/>
          <w:lang w:val="hy-AM" w:eastAsia="ru-RU"/>
        </w:rPr>
        <w:t>Չափաբաժնի գինը ձևավորվում է հավելված 1.1-ի ծառյությունների ընդհանուր արժեքի հանրագումարով: Հավելված 1.1-ը համարվում է գնային առաջարկի անբաժանելի մաս և  և ներկայացվում են հայտով:</w:t>
      </w:r>
    </w:p>
    <w:p w:rsidR="00B2572B" w:rsidRPr="00BF35FD" w:rsidRDefault="00B2572B" w:rsidP="00EF3662">
      <w:pPr>
        <w:rPr>
          <w:rFonts w:ascii="GHEA Grapalat" w:hAnsi="GHEA Grapalat" w:cs="Sylfaen"/>
          <w:b/>
          <w:i/>
          <w:sz w:val="18"/>
          <w:szCs w:val="18"/>
          <w:lang w:val="hy-AM" w:eastAsia="ru-RU"/>
        </w:rPr>
      </w:pPr>
    </w:p>
    <w:p w:rsidR="00B2572B" w:rsidRPr="00BF35FD" w:rsidRDefault="00B2572B" w:rsidP="00EF3662">
      <w:pPr>
        <w:rPr>
          <w:rFonts w:ascii="GHEA Grapalat" w:hAnsi="GHEA Grapalat" w:cs="Sylfaen"/>
          <w:i/>
          <w:sz w:val="18"/>
          <w:szCs w:val="18"/>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es-ES" w:eastAsia="ru-RU"/>
        </w:rPr>
      </w:pPr>
    </w:p>
    <w:p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C369A6" w:rsidRPr="00A71D81" w:rsidRDefault="00C43894" w:rsidP="00C369A6">
      <w:pPr>
        <w:pStyle w:val="BodyTextIndent3"/>
        <w:spacing w:line="240" w:lineRule="auto"/>
        <w:jc w:val="right"/>
        <w:rPr>
          <w:rFonts w:ascii="GHEA Grapalat" w:hAnsi="GHEA Grapalat" w:cs="Sylfaen"/>
          <w:b/>
          <w:lang w:val="hy-AM"/>
        </w:rPr>
      </w:pPr>
      <w:r>
        <w:rPr>
          <w:rFonts w:ascii="GHEA Grapalat" w:hAnsi="GHEA Grapalat"/>
          <w:b/>
          <w:color w:val="000000"/>
          <w:lang w:val="hy-AM"/>
        </w:rPr>
        <w:t>“ԳՀԾՁԲ-ՀՎԿԱԿ-</w:t>
      </w:r>
      <w:r w:rsidR="003A1899">
        <w:rPr>
          <w:rFonts w:ascii="GHEA Grapalat" w:hAnsi="GHEA Grapalat"/>
          <w:b/>
          <w:color w:val="000000"/>
          <w:lang w:val="hy-AM"/>
        </w:rPr>
        <w:t>2023-34</w:t>
      </w:r>
      <w:r>
        <w:rPr>
          <w:rFonts w:ascii="GHEA Grapalat" w:hAnsi="GHEA Grapalat"/>
          <w:b/>
          <w:color w:val="000000"/>
          <w:lang w:val="hy-AM"/>
        </w:rPr>
        <w:t xml:space="preserve">» </w:t>
      </w:r>
      <w:r w:rsidR="00C369A6" w:rsidRPr="00A71D81">
        <w:rPr>
          <w:rFonts w:ascii="GHEA Grapalat" w:hAnsi="GHEA Grapalat" w:cs="Sylfaen"/>
          <w:b/>
          <w:lang w:val="hy-AM"/>
        </w:rPr>
        <w:t>ծածկագրով</w:t>
      </w:r>
    </w:p>
    <w:p w:rsidR="00C369A6" w:rsidRDefault="00C369A6" w:rsidP="00C369A6">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862B1" w:rsidRPr="00064ADD" w:rsidRDefault="007862B1" w:rsidP="007862B1">
      <w:pPr>
        <w:pStyle w:val="BodyTextIndent3"/>
        <w:spacing w:line="240" w:lineRule="auto"/>
        <w:jc w:val="right"/>
        <w:rPr>
          <w:rFonts w:ascii="GHEA Grapalat" w:hAnsi="GHEA Grapalat" w:cs="Sylfaen"/>
          <w:b/>
          <w:lang w:val="hy-AM"/>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0B2170" w:rsidRPr="003F524E" w:rsidRDefault="000B2170" w:rsidP="000B2170">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w:t>
      </w:r>
      <w:r w:rsidRPr="003F524E">
        <w:rPr>
          <w:rFonts w:ascii="GHEA Grapalat" w:hAnsi="GHEA Grapalat" w:cs="GHEA Grapalat"/>
          <w:sz w:val="20"/>
          <w:szCs w:val="20"/>
          <w:lang w:val="pt-BR"/>
        </w:rPr>
        <w:t xml:space="preserve">կազմակերպված` </w:t>
      </w:r>
      <w:r w:rsidR="00C43894">
        <w:rPr>
          <w:rFonts w:ascii="GHEA Grapalat" w:hAnsi="GHEA Grapalat"/>
          <w:b/>
          <w:color w:val="000000"/>
          <w:sz w:val="20"/>
          <w:szCs w:val="20"/>
          <w:lang w:val="hy-AM"/>
        </w:rPr>
        <w:t>“ԳՀԾՁԲ-ՀՎԿԱԿ-</w:t>
      </w:r>
      <w:r w:rsidR="003A1899">
        <w:rPr>
          <w:rFonts w:ascii="GHEA Grapalat" w:hAnsi="GHEA Grapalat"/>
          <w:b/>
          <w:color w:val="000000"/>
          <w:sz w:val="20"/>
          <w:szCs w:val="20"/>
          <w:lang w:val="hy-AM"/>
        </w:rPr>
        <w:t>2023-34</w:t>
      </w:r>
      <w:r w:rsidR="00C43894">
        <w:rPr>
          <w:rFonts w:ascii="GHEA Grapalat" w:hAnsi="GHEA Grapalat"/>
          <w:b/>
          <w:color w:val="000000"/>
          <w:sz w:val="20"/>
          <w:szCs w:val="20"/>
          <w:lang w:val="hy-AM"/>
        </w:rPr>
        <w:t xml:space="preserve">» </w:t>
      </w:r>
      <w:r w:rsidRPr="003F524E">
        <w:rPr>
          <w:rFonts w:ascii="GHEA Grapalat" w:hAnsi="GHEA Grapalat" w:cs="GHEA Grapalat"/>
          <w:sz w:val="20"/>
          <w:szCs w:val="20"/>
          <w:lang w:val="pt-BR"/>
        </w:rPr>
        <w:t>ծածկագրով գնման ընթացակարգին:</w:t>
      </w:r>
    </w:p>
    <w:p w:rsidR="007862B1" w:rsidRPr="00064ADD" w:rsidRDefault="007862B1" w:rsidP="000B2170">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Որպես գնման ընթացակարգի արդյունքում </w:t>
      </w:r>
      <w:r w:rsidR="006E35C3"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064ADD">
        <w:rPr>
          <w:rFonts w:ascii="GHEA Grapalat" w:hAnsi="GHEA Grapalat" w:cs="GHEA Grapalat"/>
          <w:sz w:val="20"/>
          <w:szCs w:val="20"/>
          <w:lang w:val="pt-BR"/>
        </w:rPr>
        <w:t xml:space="preserve">կատարման </w:t>
      </w:r>
      <w:r w:rsidR="006E35C3" w:rsidRPr="00064ADD">
        <w:rPr>
          <w:rFonts w:ascii="GHEA Grapalat" w:hAnsi="GHEA Grapalat" w:cs="GHEA Grapalat"/>
          <w:sz w:val="20"/>
          <w:szCs w:val="20"/>
          <w:lang w:val="pt-BR"/>
        </w:rPr>
        <w:t xml:space="preserve">համար անհրաժեշտ որակավորման </w:t>
      </w:r>
      <w:r w:rsidRPr="00064ADD">
        <w:rPr>
          <w:rFonts w:ascii="GHEA Grapalat" w:hAnsi="GHEA Grapalat" w:cs="GHEA Grapalat"/>
          <w:sz w:val="20"/>
          <w:szCs w:val="20"/>
          <w:lang w:val="pt-BR"/>
        </w:rPr>
        <w:t>ապահովում, Ընկերությունը</w:t>
      </w:r>
      <w:r w:rsidR="006E35C3"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56997"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F56997"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F56997"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F56997"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F56997"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w:t>
            </w:r>
            <w:r w:rsidRPr="00064AD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2657B1"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2657B1"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2657B1"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2657B1"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2657B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091EBC" w:rsidRPr="00064ADD" w:rsidRDefault="00631658" w:rsidP="00091EBC">
      <w:pPr>
        <w:pStyle w:val="BodyTextIndent3"/>
        <w:spacing w:line="240" w:lineRule="auto"/>
        <w:jc w:val="right"/>
        <w:rPr>
          <w:rFonts w:ascii="GHEA Grapalat" w:hAnsi="GHEA Grapalat"/>
          <w:szCs w:val="24"/>
          <w:lang w:val="hy-AM"/>
        </w:rPr>
      </w:pPr>
      <w:r w:rsidRPr="00064ADD">
        <w:rPr>
          <w:rFonts w:ascii="GHEA Grapalat" w:hAnsi="GHEA Grapalat"/>
          <w:b/>
          <w:lang w:val="hy-AM"/>
        </w:rPr>
        <w:br w:type="page"/>
      </w:r>
    </w:p>
    <w:p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rsidR="00E411F3" w:rsidRPr="00A71D81" w:rsidRDefault="00C43894" w:rsidP="00E411F3">
      <w:pPr>
        <w:pStyle w:val="BodyTextIndent3"/>
        <w:spacing w:line="240" w:lineRule="auto"/>
        <w:jc w:val="right"/>
        <w:rPr>
          <w:rFonts w:ascii="GHEA Grapalat" w:hAnsi="GHEA Grapalat" w:cs="Sylfaen"/>
          <w:b/>
          <w:lang w:val="hy-AM"/>
        </w:rPr>
      </w:pPr>
      <w:r>
        <w:rPr>
          <w:rFonts w:ascii="GHEA Grapalat" w:hAnsi="GHEA Grapalat"/>
          <w:b/>
          <w:color w:val="000000"/>
          <w:lang w:val="hy-AM"/>
        </w:rPr>
        <w:t>“ԳՀԾՁԲ-ՀՎԿԱԿ-</w:t>
      </w:r>
      <w:r w:rsidR="003A1899">
        <w:rPr>
          <w:rFonts w:ascii="GHEA Grapalat" w:hAnsi="GHEA Grapalat"/>
          <w:b/>
          <w:color w:val="000000"/>
          <w:lang w:val="hy-AM"/>
        </w:rPr>
        <w:t>2023-34</w:t>
      </w:r>
      <w:r>
        <w:rPr>
          <w:rFonts w:ascii="GHEA Grapalat" w:hAnsi="GHEA Grapalat"/>
          <w:b/>
          <w:color w:val="000000"/>
          <w:lang w:val="hy-AM"/>
        </w:rPr>
        <w:t xml:space="preserve">» </w:t>
      </w:r>
      <w:r w:rsidR="00E411F3" w:rsidRPr="00A71D81">
        <w:rPr>
          <w:rFonts w:ascii="GHEA Grapalat" w:hAnsi="GHEA Grapalat" w:cs="Sylfaen"/>
          <w:b/>
          <w:lang w:val="hy-AM"/>
        </w:rPr>
        <w:t>ծածկագրով</w:t>
      </w:r>
    </w:p>
    <w:p w:rsidR="00E411F3" w:rsidRPr="00A71D81" w:rsidRDefault="00E411F3" w:rsidP="00E411F3">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E411F3"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561D7A">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00C137F2" w:rsidRPr="00110BBE">
        <w:rPr>
          <w:rFonts w:ascii="GHEA Grapalat" w:hAnsi="GHEA Grapalat" w:cs="GHEA Grapalat"/>
          <w:b/>
          <w:sz w:val="20"/>
          <w:szCs w:val="20"/>
          <w:lang w:val="hy-AM"/>
        </w:rPr>
        <w:t>ԱՆ «ՀՎԿ ԱԶԳԱՅԻՆ ԿԵՆՏՐՈՆ» ՊՈԱԿ-ի</w:t>
      </w:r>
      <w:r w:rsidR="00C137F2"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w:t>
      </w:r>
      <w:r w:rsidRPr="00561D7A">
        <w:rPr>
          <w:rFonts w:ascii="GHEA Grapalat" w:hAnsi="GHEA Grapalat" w:cs="GHEA Grapalat"/>
          <w:sz w:val="20"/>
          <w:szCs w:val="20"/>
          <w:lang w:val="pt-BR"/>
        </w:rPr>
        <w:t xml:space="preserve">կազմակերպված` </w:t>
      </w:r>
      <w:r w:rsidR="00C43894">
        <w:rPr>
          <w:rFonts w:ascii="GHEA Grapalat" w:hAnsi="GHEA Grapalat"/>
          <w:b/>
          <w:color w:val="000000"/>
          <w:sz w:val="20"/>
          <w:szCs w:val="20"/>
          <w:lang w:val="hy-AM"/>
        </w:rPr>
        <w:t>“ԳՀԾՁԲ-ՀՎԿԱԿ-</w:t>
      </w:r>
      <w:r w:rsidR="003A1899">
        <w:rPr>
          <w:rFonts w:ascii="GHEA Grapalat" w:hAnsi="GHEA Grapalat"/>
          <w:b/>
          <w:color w:val="000000"/>
          <w:sz w:val="20"/>
          <w:szCs w:val="20"/>
          <w:lang w:val="hy-AM"/>
        </w:rPr>
        <w:t>2023-34</w:t>
      </w:r>
      <w:r w:rsidR="00C43894">
        <w:rPr>
          <w:rFonts w:ascii="GHEA Grapalat" w:hAnsi="GHEA Grapalat"/>
          <w:b/>
          <w:color w:val="000000"/>
          <w:sz w:val="20"/>
          <w:szCs w:val="20"/>
          <w:lang w:val="hy-AM"/>
        </w:rPr>
        <w:t xml:space="preserve">» </w:t>
      </w:r>
      <w:r w:rsidRPr="00561D7A">
        <w:rPr>
          <w:rFonts w:ascii="GHEA Grapalat" w:hAnsi="GHEA Grapalat" w:cs="GHEA Grapalat"/>
          <w:sz w:val="20"/>
          <w:szCs w:val="20"/>
          <w:lang w:val="pt-BR"/>
        </w:rPr>
        <w:t>ծածկագրով</w:t>
      </w:r>
      <w:r w:rsidRPr="00064ADD">
        <w:rPr>
          <w:rFonts w:ascii="GHEA Grapalat" w:hAnsi="GHEA Grapalat" w:cs="GHEA Grapalat"/>
          <w:sz w:val="20"/>
          <w:szCs w:val="20"/>
          <w:lang w:val="pt-BR"/>
        </w:rPr>
        <w:t xml:space="preserve">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D3339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D3339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D33390"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D33390"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D33390"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w:t>
            </w:r>
            <w:r w:rsidRPr="00064AD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2657B1"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2657B1"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2657B1"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2657B1"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2657B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7678FA" w:rsidRPr="00064ADD" w:rsidRDefault="003B3690" w:rsidP="0016431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lastRenderedPageBreak/>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3660D2">
        <w:rPr>
          <w:rFonts w:ascii="GHEA Grapalat" w:hAnsi="GHEA Grapalat" w:cs="Sylfaen"/>
          <w:b/>
          <w:lang w:val="hy-AM"/>
        </w:rPr>
        <w:t>ԾԱՌԱՅՈԻԹՅՈՒՆՆԵՐԻ</w:t>
      </w:r>
      <w:r w:rsidRPr="00064ADD">
        <w:rPr>
          <w:rFonts w:ascii="GHEA Grapalat" w:hAnsi="GHEA Grapalat" w:cs="Sylfaen"/>
          <w:b/>
          <w:lang w:val="hy-AM"/>
        </w:rPr>
        <w:t xml:space="preserve"> 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w:t>
      </w:r>
      <w:r w:rsidR="003660D2">
        <w:rPr>
          <w:rFonts w:ascii="GHEA Grapalat" w:hAnsi="GHEA Grapalat" w:cs="Sylfaen"/>
          <w:sz w:val="20"/>
          <w:lang w:val="hy-AM"/>
        </w:rPr>
        <w:t>23</w:t>
      </w:r>
      <w:r w:rsidRPr="00064ADD">
        <w:rPr>
          <w:rFonts w:ascii="GHEA Grapalat" w:hAnsi="GHEA Grapalat" w:cs="Sylfaen"/>
          <w:sz w:val="20"/>
          <w:lang w:val="hy-AM"/>
        </w:rPr>
        <w:t xml:space="preserve">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FB6E47" w:rsidP="007678FA">
      <w:pPr>
        <w:ind w:firstLine="720"/>
        <w:jc w:val="both"/>
        <w:rPr>
          <w:rFonts w:ascii="GHEA Grapalat" w:hAnsi="GHEA Grapalat"/>
          <w:sz w:val="20"/>
          <w:lang w:val="hy-AM"/>
        </w:rPr>
      </w:pPr>
      <w:r w:rsidRPr="009773FA">
        <w:rPr>
          <w:rFonts w:ascii="GHEA Grapalat" w:hAnsi="GHEA Grapalat" w:cs="Sylfaen"/>
          <w:sz w:val="20"/>
          <w:lang w:val="hy-AM"/>
        </w:rPr>
        <w:t xml:space="preserve">ԱՆ «Հիվանդությունների </w:t>
      </w:r>
      <w:r>
        <w:rPr>
          <w:rFonts w:ascii="GHEA Grapalat" w:hAnsi="GHEA Grapalat" w:cs="Sylfaen"/>
          <w:sz w:val="20"/>
          <w:lang w:val="hy-AM"/>
        </w:rPr>
        <w:t>վ</w:t>
      </w:r>
      <w:r w:rsidRPr="009773FA">
        <w:rPr>
          <w:rFonts w:ascii="GHEA Grapalat" w:hAnsi="GHEA Grapalat" w:cs="Sylfaen"/>
          <w:sz w:val="20"/>
          <w:lang w:val="hy-AM"/>
        </w:rPr>
        <w:t xml:space="preserve">երահսկման և </w:t>
      </w:r>
      <w:r>
        <w:rPr>
          <w:rFonts w:ascii="GHEA Grapalat" w:hAnsi="GHEA Grapalat" w:cs="Sylfaen"/>
          <w:sz w:val="20"/>
          <w:lang w:val="hy-AM"/>
        </w:rPr>
        <w:t>կ</w:t>
      </w:r>
      <w:r w:rsidRPr="009773FA">
        <w:rPr>
          <w:rFonts w:ascii="GHEA Grapalat" w:hAnsi="GHEA Grapalat" w:cs="Sylfaen"/>
          <w:sz w:val="20"/>
          <w:lang w:val="hy-AM"/>
        </w:rPr>
        <w:t xml:space="preserve">անխարգելման </w:t>
      </w:r>
      <w:r>
        <w:rPr>
          <w:rFonts w:ascii="GHEA Grapalat" w:hAnsi="GHEA Grapalat" w:cs="Sylfaen"/>
          <w:sz w:val="20"/>
          <w:lang w:val="hy-AM"/>
        </w:rPr>
        <w:t>ա</w:t>
      </w:r>
      <w:r w:rsidRPr="009773FA">
        <w:rPr>
          <w:rFonts w:ascii="GHEA Grapalat" w:hAnsi="GHEA Grapalat" w:cs="Sylfaen"/>
          <w:sz w:val="20"/>
          <w:lang w:val="hy-AM"/>
        </w:rPr>
        <w:t xml:space="preserve">զգային </w:t>
      </w:r>
      <w:r>
        <w:rPr>
          <w:rFonts w:ascii="GHEA Grapalat" w:hAnsi="GHEA Grapalat" w:cs="Sylfaen"/>
          <w:sz w:val="20"/>
          <w:lang w:val="hy-AM"/>
        </w:rPr>
        <w:t>կ</w:t>
      </w:r>
      <w:r w:rsidRPr="009773FA">
        <w:rPr>
          <w:rFonts w:ascii="GHEA Grapalat" w:hAnsi="GHEA Grapalat" w:cs="Sylfaen"/>
          <w:sz w:val="20"/>
          <w:lang w:val="hy-AM"/>
        </w:rPr>
        <w:t>ենտրոն» ՊՈԱԿ-ի, ի դեմս գլխավոր տնօրեն՝ Ա.</w:t>
      </w:r>
      <w:r>
        <w:rPr>
          <w:rFonts w:ascii="GHEA Grapalat" w:hAnsi="GHEA Grapalat" w:cs="Sylfaen"/>
          <w:sz w:val="20"/>
          <w:lang w:val="hy-AM"/>
        </w:rPr>
        <w:t xml:space="preserve"> </w:t>
      </w:r>
      <w:r w:rsidRPr="009773FA">
        <w:rPr>
          <w:rFonts w:ascii="GHEA Grapalat" w:hAnsi="GHEA Grapalat" w:cs="Sylfaen"/>
          <w:sz w:val="20"/>
          <w:lang w:val="hy-AM"/>
        </w:rPr>
        <w:t>Վանյանի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Pr>
          <w:rFonts w:ascii="GHEA Grapalat" w:hAnsi="GHEA Grapalat"/>
          <w:sz w:val="20"/>
          <w:lang w:val="hy-AM"/>
        </w:rPr>
        <w:t>կազմակերպության</w:t>
      </w:r>
      <w:r w:rsidRPr="00064ADD">
        <w:rPr>
          <w:rFonts w:ascii="GHEA Grapalat" w:hAnsi="GHEA Grapalat" w:cs="Sylfaen"/>
          <w:sz w:val="20"/>
          <w:lang w:val="hy-AM"/>
        </w:rPr>
        <w:t xml:space="preserve">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025906" w:rsidRPr="00025906">
        <w:rPr>
          <w:rFonts w:ascii="GHEA Grapalat" w:hAnsi="GHEA Grapalat" w:cs="Sylfaen"/>
          <w:b/>
          <w:sz w:val="20"/>
          <w:lang w:val="hy-AM"/>
        </w:rPr>
        <w:t>ԻՍՈ 35001-ով</w:t>
      </w:r>
      <w:r w:rsidR="00CC7EAA" w:rsidRPr="00CC7EAA">
        <w:rPr>
          <w:rFonts w:ascii="GHEA Grapalat" w:hAnsi="GHEA Grapalat" w:cs="Sylfaen"/>
          <w:b/>
          <w:sz w:val="20"/>
          <w:lang w:val="hy-AM"/>
        </w:rPr>
        <w:t xml:space="preserve"> ընթացիկ</w:t>
      </w:r>
      <w:r w:rsidR="00025906" w:rsidRPr="00025906">
        <w:rPr>
          <w:rFonts w:ascii="GHEA Grapalat" w:hAnsi="GHEA Grapalat" w:cs="Sylfaen"/>
          <w:b/>
          <w:sz w:val="20"/>
          <w:lang w:val="hy-AM"/>
        </w:rPr>
        <w:t xml:space="preserve"> արտաքին գնահատման ծառայություններ</w:t>
      </w:r>
      <w:r w:rsidR="00025906" w:rsidRPr="00025906">
        <w:rPr>
          <w:rFonts w:ascii="GHEA Grapalat" w:hAnsi="GHEA Grapalat" w:cs="Sylfaen"/>
          <w:sz w:val="20"/>
          <w:lang w:val="hy-AM"/>
        </w:rPr>
        <w:t xml:space="preserve">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w:t>
      </w:r>
      <w:r w:rsidR="00C7041F">
        <w:rPr>
          <w:rFonts w:ascii="GHEA Grapalat" w:hAnsi="GHEA Grapalat"/>
          <w:sz w:val="20"/>
          <w:lang w:val="hy-AM"/>
        </w:rPr>
        <w:t>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w:t>
      </w:r>
      <w:r w:rsidR="00C7041F">
        <w:rPr>
          <w:rFonts w:ascii="GHEA Grapalat" w:hAnsi="GHEA Grapalat" w:cs="Sylfaen"/>
          <w:sz w:val="20"/>
          <w:lang w:val="hy-AM"/>
        </w:rPr>
        <w:t>ը.</w:t>
      </w:r>
      <w:r w:rsidRPr="00064ADD">
        <w:rPr>
          <w:rFonts w:ascii="GHEA Grapalat" w:hAnsi="GHEA Grapalat"/>
          <w:sz w:val="20"/>
          <w:lang w:val="hy-AM"/>
        </w:rPr>
        <w:t xml:space="preserve"> </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lastRenderedPageBreak/>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44BF2">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E16B79">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E16B79" w:rsidRPr="00E16B79">
        <w:rPr>
          <w:rFonts w:ascii="GHEA Grapalat" w:hAnsi="GHEA Grapalat" w:cs="Sylfaen"/>
          <w:sz w:val="20"/>
          <w:szCs w:val="20"/>
          <w:lang w:val="hy-AM"/>
        </w:rPr>
        <w:t xml:space="preserve">10 </w:t>
      </w:r>
      <w:r w:rsidRPr="00064ADD">
        <w:rPr>
          <w:rFonts w:ascii="GHEA Grapalat" w:hAnsi="GHEA Grapalat" w:cs="Sylfaen"/>
          <w:sz w:val="20"/>
          <w:szCs w:val="20"/>
          <w:lang w:val="hy-AM"/>
        </w:rPr>
        <w:t>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FootnoteReference"/>
          <w:rFonts w:ascii="GHEA Grapalat" w:hAnsi="GHEA Grapalat" w:cs="Sylfaen"/>
          <w:color w:val="FFFFFF"/>
          <w:sz w:val="20"/>
          <w:lang w:val="hy-AM"/>
        </w:rPr>
        <w:footnoteReference w:id="4"/>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w:t>
      </w:r>
      <w:r w:rsidRPr="00F4230F">
        <w:rPr>
          <w:rFonts w:ascii="GHEA Grapalat" w:hAnsi="GHEA Grapalat"/>
          <w:b/>
          <w:sz w:val="20"/>
          <w:lang w:val="hy-AM"/>
        </w:rPr>
        <w:t xml:space="preserve"> դեկտեմբերի </w:t>
      </w:r>
      <w:r w:rsidR="00F4230F" w:rsidRPr="00F4230F">
        <w:rPr>
          <w:rFonts w:ascii="GHEA Grapalat" w:hAnsi="GHEA Grapalat"/>
          <w:b/>
          <w:sz w:val="20"/>
          <w:lang w:val="hy-AM"/>
        </w:rPr>
        <w:t>25</w:t>
      </w:r>
      <w:r w:rsidRPr="00F4230F">
        <w:rPr>
          <w:rFonts w:ascii="GHEA Grapalat" w:hAnsi="GHEA Grapalat"/>
          <w:b/>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8755A9">
        <w:rPr>
          <w:rFonts w:ascii="GHEA Grapalat" w:hAnsi="GHEA Grapalat"/>
          <w:sz w:val="20"/>
          <w:lang w:val="hy-AM"/>
        </w:rPr>
        <w:t>մ:</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8755A9">
        <w:rPr>
          <w:rFonts w:ascii="GHEA Grapalat" w:hAnsi="GHEA Grapalat" w:cs="Sylfaen"/>
          <w:sz w:val="20"/>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8755A9">
        <w:rPr>
          <w:rFonts w:ascii="GHEA Grapalat" w:hAnsi="GHEA Grapalat" w:cs="Sylfaen"/>
          <w:sz w:val="20"/>
          <w:lang w:val="hy-AM"/>
        </w:rPr>
        <w:t>:</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lastRenderedPageBreak/>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FootnoteReference"/>
          <w:rFonts w:ascii="GHEA Grapalat" w:hAnsi="GHEA Grapalat"/>
          <w:color w:val="FFFFFF"/>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2"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2"/>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00636639">
        <w:rPr>
          <w:rFonts w:ascii="GHEA Grapalat" w:hAnsi="GHEA Grapalat" w:cs="Times Armenian"/>
          <w:sz w:val="20"/>
          <w:lang w:val="hy-AM"/>
        </w:rPr>
        <w:t xml:space="preserve"> N 1,</w:t>
      </w:r>
      <w:r w:rsidR="003D0832" w:rsidRPr="003D0832">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F93564" w:rsidRPr="00F93564" w:rsidRDefault="00F93564" w:rsidP="00F93564">
      <w:pPr>
        <w:jc w:val="both"/>
        <w:rPr>
          <w:rFonts w:ascii="GHEA Grapalat" w:hAnsi="GHEA Grapalat"/>
          <w:b/>
          <w:color w:val="FFFFFF"/>
          <w:sz w:val="20"/>
          <w:szCs w:val="20"/>
          <w:vertAlign w:val="superscript"/>
          <w:lang w:val="hy-AM" w:eastAsia="ru-RU"/>
        </w:rPr>
      </w:pPr>
      <w:r w:rsidRPr="00F93564">
        <w:rPr>
          <w:rFonts w:ascii="GHEA Grapalat" w:hAnsi="GHEA Grapalat"/>
          <w:sz w:val="20"/>
          <w:szCs w:val="20"/>
          <w:lang w:val="hy-AM" w:eastAsia="ru-RU"/>
        </w:rPr>
        <w:t xml:space="preserve">         </w:t>
      </w:r>
      <w:r w:rsidRPr="00CE1F8A">
        <w:rPr>
          <w:rFonts w:ascii="GHEA Grapalat" w:hAnsi="GHEA Grapalat"/>
          <w:sz w:val="20"/>
          <w:szCs w:val="20"/>
          <w:lang w:val="hy-AM" w:eastAsia="ru-RU"/>
        </w:rPr>
        <w:t xml:space="preserve">7.15 </w:t>
      </w:r>
      <w:r w:rsidRPr="00F93564">
        <w:rPr>
          <w:rFonts w:ascii="GHEA Grapalat" w:hAnsi="GHEA Grapalat"/>
          <w:b/>
          <w:sz w:val="20"/>
          <w:szCs w:val="20"/>
          <w:lang w:val="hy-AM" w:eastAsia="ru-RU"/>
        </w:rPr>
        <w:t xml:space="preserve">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w:t>
      </w:r>
      <w:r w:rsidRPr="00F93564">
        <w:rPr>
          <w:rFonts w:ascii="GHEA Grapalat" w:hAnsi="GHEA Grapalat"/>
          <w:b/>
          <w:sz w:val="20"/>
          <w:szCs w:val="20"/>
          <w:lang w:val="hy-AM" w:eastAsia="ru-RU"/>
        </w:rPr>
        <w:lastRenderedPageBreak/>
        <w:t>«գ»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F93564">
        <w:rPr>
          <w:rFonts w:ascii="GHEA Grapalat" w:hAnsi="GHEA Grapalat"/>
          <w:b/>
          <w:sz w:val="20"/>
          <w:szCs w:val="20"/>
          <w:vertAlign w:val="superscript"/>
          <w:lang w:val="hy-AM" w:eastAsia="ru-RU"/>
        </w:rPr>
        <w:t>24</w:t>
      </w:r>
      <w:r w:rsidRPr="00F93564">
        <w:rPr>
          <w:rStyle w:val="FootnoteReference"/>
          <w:rFonts w:ascii="GHEA Grapalat" w:hAnsi="GHEA Grapalat"/>
          <w:b/>
          <w:color w:val="FFFFFF"/>
          <w:sz w:val="20"/>
          <w:szCs w:val="20"/>
          <w:lang w:val="hy-AM" w:eastAsia="ru-RU"/>
        </w:rPr>
        <w:footnoteReference w:customMarkFollows="1" w:id="6"/>
        <w:t>24</w:t>
      </w:r>
      <w:r w:rsidRPr="00F93564">
        <w:rPr>
          <w:rFonts w:ascii="GHEA Grapalat" w:hAnsi="GHEA Grapalat"/>
          <w:b/>
          <w:color w:val="FFFFFF"/>
          <w:sz w:val="20"/>
          <w:szCs w:val="20"/>
          <w:vertAlign w:val="superscript"/>
          <w:lang w:val="hy-AM" w:eastAsia="ru-RU"/>
        </w:rPr>
        <w:t>36</w:t>
      </w:r>
    </w:p>
    <w:p w:rsidR="005D3BEC" w:rsidRPr="00F93564" w:rsidRDefault="005D3BEC" w:rsidP="003D0832">
      <w:pPr>
        <w:jc w:val="both"/>
        <w:rPr>
          <w:rFonts w:ascii="GHEA Grapalat" w:hAnsi="GHEA Grapalat"/>
          <w:b/>
          <w:sz w:val="20"/>
          <w:lang w:val="hy-AM"/>
        </w:rPr>
      </w:pPr>
    </w:p>
    <w:p w:rsidR="005D3BEC" w:rsidRPr="00F93564" w:rsidRDefault="005D3BEC" w:rsidP="00CE1F8A">
      <w:pPr>
        <w:ind w:firstLine="567"/>
        <w:jc w:val="both"/>
        <w:rPr>
          <w:rFonts w:ascii="GHEA Grapalat" w:hAnsi="GHEA Grapalat"/>
          <w:b/>
          <w:sz w:val="20"/>
          <w:lang w:val="hy-AM"/>
        </w:rPr>
      </w:pPr>
    </w:p>
    <w:p w:rsidR="005D3BEC" w:rsidRDefault="005D3BEC" w:rsidP="00CE1F8A">
      <w:pPr>
        <w:ind w:firstLine="567"/>
        <w:jc w:val="both"/>
        <w:rPr>
          <w:rFonts w:ascii="GHEA Grapalat" w:hAnsi="GHEA Grapalat"/>
          <w:sz w:val="20"/>
          <w:lang w:val="hy-AM"/>
        </w:rPr>
      </w:pPr>
    </w:p>
    <w:p w:rsidR="005D3BEC" w:rsidRDefault="005D3BEC" w:rsidP="00CE1F8A">
      <w:pPr>
        <w:ind w:firstLine="567"/>
        <w:jc w:val="both"/>
        <w:rPr>
          <w:rFonts w:ascii="GHEA Grapalat" w:hAnsi="GHEA Grapalat"/>
          <w:sz w:val="20"/>
          <w:lang w:val="hy-AM"/>
        </w:rPr>
      </w:pPr>
    </w:p>
    <w:p w:rsidR="005D3BEC" w:rsidRDefault="005D3BEC" w:rsidP="00CE1F8A">
      <w:pPr>
        <w:ind w:firstLine="567"/>
        <w:jc w:val="both"/>
        <w:rPr>
          <w:rFonts w:ascii="GHEA Grapalat" w:hAnsi="GHEA Grapalat"/>
          <w:sz w:val="20"/>
          <w:lang w:val="hy-AM"/>
        </w:rPr>
      </w:pPr>
    </w:p>
    <w:p w:rsidR="005D3BEC" w:rsidRDefault="005D3BEC" w:rsidP="00CE1F8A">
      <w:pPr>
        <w:ind w:firstLine="567"/>
        <w:jc w:val="both"/>
        <w:rPr>
          <w:rFonts w:ascii="GHEA Grapalat" w:hAnsi="GHEA Grapalat"/>
          <w:sz w:val="20"/>
          <w:lang w:val="hy-AM"/>
        </w:rPr>
      </w:pPr>
    </w:p>
    <w:p w:rsidR="005D3BEC" w:rsidRDefault="005D3BEC" w:rsidP="00CE1F8A">
      <w:pPr>
        <w:ind w:firstLine="567"/>
        <w:jc w:val="both"/>
        <w:rPr>
          <w:rFonts w:ascii="GHEA Grapalat" w:hAnsi="GHEA Grapalat"/>
          <w:sz w:val="20"/>
          <w:lang w:val="hy-AM"/>
        </w:rPr>
      </w:pPr>
    </w:p>
    <w:p w:rsidR="005D3BEC" w:rsidRDefault="005D3BEC" w:rsidP="00CE1F8A">
      <w:pPr>
        <w:ind w:firstLine="567"/>
        <w:jc w:val="both"/>
        <w:rPr>
          <w:rFonts w:ascii="GHEA Grapalat" w:hAnsi="GHEA Grapalat"/>
          <w:sz w:val="20"/>
          <w:lang w:val="hy-AM"/>
        </w:rPr>
      </w:pPr>
    </w:p>
    <w:p w:rsidR="005D3BEC" w:rsidRDefault="005D3BEC" w:rsidP="00CE1F8A">
      <w:pPr>
        <w:ind w:firstLine="567"/>
        <w:jc w:val="both"/>
        <w:rPr>
          <w:rFonts w:ascii="GHEA Grapalat" w:hAnsi="GHEA Grapalat"/>
          <w:sz w:val="20"/>
          <w:lang w:val="hy-AM"/>
        </w:rPr>
      </w:pPr>
    </w:p>
    <w:p w:rsidR="005D3BEC" w:rsidRPr="00064ADD" w:rsidRDefault="005D3BEC" w:rsidP="00CE1F8A">
      <w:pPr>
        <w:ind w:firstLine="567"/>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CE1F8A" w:rsidRDefault="007678FA" w:rsidP="00E53C12">
            <w:pPr>
              <w:rPr>
                <w:rFonts w:ascii="GHEA Grapalat" w:hAnsi="GHEA Grapalat"/>
                <w:sz w:val="16"/>
                <w:szCs w:val="16"/>
                <w:lang w:val="hy-AM"/>
              </w:rPr>
            </w:pPr>
            <w:r w:rsidRPr="00064ADD">
              <w:rPr>
                <w:rFonts w:ascii="GHEA Grapalat" w:hAnsi="GHEA Grapalat"/>
                <w:sz w:val="16"/>
                <w:szCs w:val="16"/>
                <w:lang w:val="pt-BR"/>
              </w:rPr>
              <w:t xml:space="preserve">                                         Կ.Տ.</w:t>
            </w: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E5A86" w:rsidRDefault="007E5A86" w:rsidP="007678FA">
      <w:pPr>
        <w:jc w:val="center"/>
        <w:rPr>
          <w:rFonts w:ascii="GHEA Grapalat" w:hAnsi="GHEA Grapalat"/>
          <w:sz w:val="20"/>
          <w:lang w:val="hy-AM"/>
        </w:rPr>
      </w:pPr>
    </w:p>
    <w:p w:rsidR="007678FA" w:rsidRPr="007E5A86" w:rsidRDefault="007E5A86" w:rsidP="007678FA">
      <w:pPr>
        <w:jc w:val="center"/>
        <w:rPr>
          <w:rFonts w:ascii="GHEA Grapalat" w:hAnsi="GHEA Grapalat"/>
          <w:b/>
          <w:color w:val="FF0000"/>
          <w:sz w:val="52"/>
          <w:szCs w:val="52"/>
          <w:lang w:val="hy-AM"/>
        </w:rPr>
      </w:pPr>
      <w:r w:rsidRPr="007E5A86">
        <w:rPr>
          <w:rFonts w:ascii="GHEA Grapalat" w:hAnsi="GHEA Grapalat"/>
          <w:b/>
          <w:color w:val="FF0000"/>
          <w:sz w:val="52"/>
          <w:szCs w:val="52"/>
          <w:lang w:val="hy-AM"/>
        </w:rPr>
        <w:t xml:space="preserve">ԿՑՎՈՒՄ Է </w:t>
      </w:r>
    </w:p>
    <w:p w:rsidR="007E5A86" w:rsidRDefault="007E5A86" w:rsidP="007678FA">
      <w:pPr>
        <w:jc w:val="center"/>
        <w:rPr>
          <w:rFonts w:ascii="GHEA Grapalat" w:hAnsi="GHEA Grapalat"/>
          <w:sz w:val="20"/>
          <w:lang w:val="hy-AM"/>
        </w:rPr>
      </w:pPr>
    </w:p>
    <w:p w:rsidR="007E5A86" w:rsidRPr="007E5A86" w:rsidRDefault="007E5A86" w:rsidP="007678FA">
      <w:pPr>
        <w:jc w:val="center"/>
        <w:rPr>
          <w:rFonts w:ascii="GHEA Grapalat" w:hAnsi="GHEA Grapalat"/>
          <w:sz w:val="20"/>
          <w:lang w:val="hy-AM"/>
        </w:rPr>
      </w:pPr>
    </w:p>
    <w:p w:rsidR="007678FA" w:rsidRPr="007E5A86" w:rsidRDefault="007678FA" w:rsidP="007678FA">
      <w:pPr>
        <w:jc w:val="both"/>
        <w:rPr>
          <w:rFonts w:ascii="GHEA Grapalat" w:hAnsi="GHEA Grapalat"/>
          <w:sz w:val="20"/>
          <w:lang w:val="hy-AM"/>
        </w:rPr>
      </w:pPr>
      <w:r w:rsidRPr="007E5A86">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C66BAD" w:rsidRDefault="007678FA" w:rsidP="007678FA">
      <w:pPr>
        <w:jc w:val="both"/>
        <w:rPr>
          <w:rFonts w:ascii="GHEA Grapalat" w:hAnsi="GHEA Grapalat"/>
          <w:i/>
          <w:sz w:val="20"/>
          <w:lang w:val="hy-AM"/>
        </w:rPr>
      </w:pPr>
      <w:r w:rsidRPr="00C66BAD">
        <w:rPr>
          <w:rFonts w:ascii="GHEA Grapalat" w:hAnsi="GHEA Grapalat"/>
          <w:i/>
          <w:sz w:val="20"/>
          <w:lang w:val="hy-AM"/>
        </w:rPr>
        <w:t xml:space="preserve">** </w:t>
      </w:r>
      <w:r w:rsidRPr="00064AD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C66BAD" w:rsidRDefault="007678FA" w:rsidP="007678FA">
      <w:pPr>
        <w:jc w:val="both"/>
        <w:rPr>
          <w:rFonts w:ascii="GHEA Grapalat" w:hAnsi="GHEA Grapalat"/>
          <w:sz w:val="20"/>
          <w:lang w:val="hy-AM"/>
        </w:rPr>
      </w:pPr>
    </w:p>
    <w:p w:rsidR="007678FA" w:rsidRPr="00C66BAD" w:rsidRDefault="007678FA" w:rsidP="007678FA">
      <w:pPr>
        <w:jc w:val="both"/>
        <w:rPr>
          <w:rFonts w:ascii="GHEA Grapalat" w:hAnsi="GHEA Grapalat"/>
          <w:sz w:val="20"/>
          <w:lang w:val="hy-AM"/>
        </w:rPr>
      </w:pPr>
    </w:p>
    <w:p w:rsidR="007678FA" w:rsidRPr="00C66BAD"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EC6BC4" w:rsidRDefault="00EC6BC4" w:rsidP="007678FA">
      <w:pPr>
        <w:jc w:val="center"/>
        <w:rPr>
          <w:rFonts w:ascii="GHEA Grapalat" w:hAnsi="GHEA Grapalat"/>
          <w:sz w:val="20"/>
        </w:rPr>
      </w:pPr>
    </w:p>
    <w:p w:rsidR="007678FA" w:rsidRPr="00064ADD" w:rsidRDefault="007678FA" w:rsidP="007678FA">
      <w:pPr>
        <w:jc w:val="center"/>
        <w:rPr>
          <w:rFonts w:ascii="GHEA Grapalat" w:hAnsi="GHEA Grapalat"/>
          <w:sz w:val="20"/>
        </w:rPr>
      </w:pPr>
    </w:p>
    <w:p w:rsidR="007678FA" w:rsidRPr="00064ADD" w:rsidRDefault="007678FA" w:rsidP="007678FA">
      <w:pPr>
        <w:jc w:val="right"/>
        <w:rPr>
          <w:rFonts w:ascii="GHEA Grapalat" w:hAnsi="GHEA Grapalat"/>
          <w:sz w:val="20"/>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2657B1" w:rsidTr="00E53C12">
        <w:trPr>
          <w:tblCellSpacing w:w="7" w:type="dxa"/>
          <w:jc w:val="center"/>
        </w:trPr>
        <w:tc>
          <w:tcPr>
            <w:tcW w:w="0" w:type="auto"/>
            <w:vAlign w:val="center"/>
          </w:tcPr>
          <w:p w:rsidR="007678FA" w:rsidRPr="00064ADD" w:rsidRDefault="002657B1" w:rsidP="00E53C12">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BodyTextIndent"/>
        <w:spacing w:line="240" w:lineRule="auto"/>
        <w:ind w:firstLine="0"/>
        <w:jc w:val="center"/>
        <w:rPr>
          <w:b/>
          <w:bCs/>
          <w:iCs/>
          <w:lang w:val="es-ES"/>
        </w:rPr>
      </w:pPr>
    </w:p>
    <w:p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BodyTextIndent"/>
        <w:spacing w:line="240" w:lineRule="auto"/>
        <w:ind w:firstLine="0"/>
        <w:rPr>
          <w:iCs/>
          <w:lang w:val="es-ES"/>
        </w:rPr>
      </w:pP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873" w:rsidRDefault="00DF3873">
      <w:r>
        <w:separator/>
      </w:r>
    </w:p>
  </w:endnote>
  <w:endnote w:type="continuationSeparator" w:id="0">
    <w:p w:rsidR="00DF3873" w:rsidRDefault="00DF3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873" w:rsidRDefault="00DF3873">
      <w:r>
        <w:separator/>
      </w:r>
    </w:p>
  </w:footnote>
  <w:footnote w:type="continuationSeparator" w:id="0">
    <w:p w:rsidR="00DF3873" w:rsidRDefault="00DF3873">
      <w:r>
        <w:continuationSeparator/>
      </w:r>
    </w:p>
  </w:footnote>
  <w:footnote w:id="1">
    <w:p w:rsidR="00DF3873" w:rsidRPr="00EC2CDE" w:rsidRDefault="00DF3873"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rsidR="00DF3873" w:rsidRPr="0039302D" w:rsidRDefault="00DF3873" w:rsidP="0039302D">
      <w:pPr>
        <w:pStyle w:val="FootnoteText"/>
        <w:rPr>
          <w:rFonts w:ascii="GHEA Grapalat" w:hAnsi="GHEA Grapalat"/>
          <w:i/>
          <w:lang w:val="hy-AM"/>
        </w:rPr>
      </w:pPr>
    </w:p>
    <w:p w:rsidR="00DF3873" w:rsidRPr="00EA25A4" w:rsidRDefault="00DF3873" w:rsidP="0066643D">
      <w:pPr>
        <w:pStyle w:val="FootnoteText"/>
        <w:jc w:val="both"/>
        <w:rPr>
          <w:rFonts w:ascii="GHEA Grapalat" w:hAnsi="GHEA Grapalat"/>
          <w:i/>
          <w:sz w:val="18"/>
          <w:szCs w:val="18"/>
          <w:lang w:val="hy-AM"/>
        </w:rPr>
      </w:pPr>
      <w:r w:rsidRPr="0039302D">
        <w:rPr>
          <w:rFonts w:ascii="GHEA Grapalat" w:hAnsi="GHEA Grapalat"/>
          <w:i/>
          <w:lang w:val="hy-AM"/>
        </w:rPr>
        <w:t xml:space="preserve">** </w:t>
      </w: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rsidR="00DF3873" w:rsidRPr="00960D70" w:rsidRDefault="00DF3873" w:rsidP="0066643D">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DF3873" w:rsidRPr="00960D70" w:rsidRDefault="00DF3873" w:rsidP="0066643D">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rsidR="00DF3873" w:rsidRPr="0039302D" w:rsidRDefault="00DF3873" w:rsidP="0066643D">
      <w:pPr>
        <w:pStyle w:val="BodyTextIndent3"/>
        <w:spacing w:line="240" w:lineRule="auto"/>
        <w:ind w:left="142" w:firstLine="0"/>
        <w:rPr>
          <w:rFonts w:ascii="GHEA Grapalat" w:hAnsi="GHEA Grapalat"/>
          <w:i/>
          <w:lang w:val="hy-AM"/>
        </w:rPr>
      </w:pPr>
    </w:p>
    <w:p w:rsidR="00DF3873" w:rsidRPr="0039302D" w:rsidRDefault="00DF3873" w:rsidP="0039302D">
      <w:pPr>
        <w:pStyle w:val="FootnoteText"/>
        <w:rPr>
          <w:rFonts w:ascii="GHEA Grapalat" w:hAnsi="GHEA Grapalat"/>
          <w:i/>
          <w:lang w:val="af-ZA"/>
        </w:rPr>
      </w:pPr>
      <w:r w:rsidRPr="0039302D">
        <w:rPr>
          <w:rFonts w:ascii="GHEA Grapalat" w:hAnsi="GHEA Grapalat"/>
          <w:i/>
          <w:lang w:val="hy-AM"/>
        </w:rPr>
        <w:t xml:space="preserve"> </w:t>
      </w: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CE3A99">
      <w:pPr>
        <w:jc w:val="both"/>
        <w:rPr>
          <w:rFonts w:ascii="GHEA Grapalat" w:hAnsi="GHEA Grapalat"/>
          <w:i/>
          <w:sz w:val="16"/>
          <w:szCs w:val="16"/>
          <w:lang w:val="hy-AM" w:eastAsia="ru-RU"/>
        </w:rPr>
      </w:pPr>
    </w:p>
    <w:p w:rsidR="00DF3873" w:rsidRDefault="00DF3873" w:rsidP="008F6325">
      <w:pPr>
        <w:pStyle w:val="norm"/>
        <w:spacing w:line="240" w:lineRule="auto"/>
        <w:ind w:firstLine="284"/>
        <w:jc w:val="right"/>
        <w:rPr>
          <w:rFonts w:ascii="GHEA Grapalat" w:hAnsi="GHEA Grapalat" w:cs="Sylfaen"/>
          <w:b/>
          <w:sz w:val="20"/>
          <w:lang w:val="hy-AM"/>
        </w:rPr>
      </w:pPr>
    </w:p>
    <w:p w:rsidR="00DF3873" w:rsidRDefault="00DF3873" w:rsidP="008F6325">
      <w:pPr>
        <w:pStyle w:val="norm"/>
        <w:spacing w:line="240" w:lineRule="auto"/>
        <w:ind w:firstLine="284"/>
        <w:jc w:val="right"/>
        <w:rPr>
          <w:rFonts w:ascii="GHEA Grapalat" w:hAnsi="GHEA Grapalat" w:cs="Sylfaen"/>
          <w:b/>
          <w:sz w:val="20"/>
          <w:lang w:val="hy-AM"/>
        </w:rPr>
      </w:pPr>
    </w:p>
    <w:p w:rsidR="00DF3873" w:rsidRDefault="00DF3873" w:rsidP="008F6325">
      <w:pPr>
        <w:pStyle w:val="norm"/>
        <w:spacing w:line="240" w:lineRule="auto"/>
        <w:ind w:firstLine="284"/>
        <w:jc w:val="right"/>
        <w:rPr>
          <w:rFonts w:ascii="GHEA Grapalat" w:hAnsi="GHEA Grapalat" w:cs="Sylfaen"/>
          <w:b/>
          <w:sz w:val="20"/>
          <w:lang w:val="hy-AM"/>
        </w:rPr>
      </w:pPr>
    </w:p>
    <w:p w:rsidR="00DF3873" w:rsidRDefault="00DF3873" w:rsidP="008F6325">
      <w:pPr>
        <w:pStyle w:val="norm"/>
        <w:spacing w:line="240" w:lineRule="auto"/>
        <w:ind w:firstLine="284"/>
        <w:jc w:val="right"/>
        <w:rPr>
          <w:rFonts w:ascii="GHEA Grapalat" w:hAnsi="GHEA Grapalat" w:cs="Sylfaen"/>
          <w:b/>
          <w:sz w:val="20"/>
          <w:lang w:val="hy-AM"/>
        </w:rPr>
      </w:pPr>
    </w:p>
    <w:p w:rsidR="00DF3873" w:rsidRDefault="00DF3873" w:rsidP="008F6325">
      <w:pPr>
        <w:pStyle w:val="norm"/>
        <w:spacing w:line="240" w:lineRule="auto"/>
        <w:ind w:firstLine="284"/>
        <w:jc w:val="right"/>
        <w:rPr>
          <w:rFonts w:ascii="GHEA Grapalat" w:hAnsi="GHEA Grapalat" w:cs="Sylfaen"/>
          <w:b/>
          <w:sz w:val="20"/>
          <w:lang w:val="hy-AM"/>
        </w:rPr>
      </w:pPr>
    </w:p>
    <w:p w:rsidR="00DF3873" w:rsidRDefault="00DF3873" w:rsidP="008F6325">
      <w:pPr>
        <w:pStyle w:val="norm"/>
        <w:spacing w:line="240" w:lineRule="auto"/>
        <w:ind w:firstLine="284"/>
        <w:jc w:val="right"/>
        <w:rPr>
          <w:rFonts w:ascii="GHEA Grapalat" w:hAnsi="GHEA Grapalat" w:cs="Sylfaen"/>
          <w:b/>
          <w:sz w:val="20"/>
          <w:lang w:val="hy-AM"/>
        </w:rPr>
      </w:pPr>
    </w:p>
    <w:p w:rsidR="00DF3873" w:rsidRDefault="00DF3873" w:rsidP="008F6325">
      <w:pPr>
        <w:pStyle w:val="norm"/>
        <w:spacing w:line="240" w:lineRule="auto"/>
        <w:ind w:firstLine="284"/>
        <w:jc w:val="right"/>
        <w:rPr>
          <w:rFonts w:ascii="GHEA Grapalat" w:hAnsi="GHEA Grapalat" w:cs="Sylfaen"/>
          <w:b/>
          <w:sz w:val="20"/>
          <w:lang w:val="hy-AM"/>
        </w:rPr>
      </w:pPr>
    </w:p>
    <w:p w:rsidR="00DF3873" w:rsidRDefault="00DF3873" w:rsidP="008F6325">
      <w:pPr>
        <w:pStyle w:val="norm"/>
        <w:spacing w:line="240" w:lineRule="auto"/>
        <w:ind w:firstLine="284"/>
        <w:jc w:val="right"/>
        <w:rPr>
          <w:rFonts w:ascii="GHEA Grapalat" w:hAnsi="GHEA Grapalat" w:cs="Sylfaen"/>
          <w:b/>
          <w:sz w:val="20"/>
          <w:lang w:val="hy-AM"/>
        </w:rPr>
      </w:pPr>
    </w:p>
    <w:p w:rsidR="00DF3873" w:rsidRDefault="00DF3873" w:rsidP="008F6325">
      <w:pPr>
        <w:pStyle w:val="norm"/>
        <w:spacing w:line="240" w:lineRule="auto"/>
        <w:ind w:firstLine="284"/>
        <w:jc w:val="right"/>
        <w:rPr>
          <w:rFonts w:ascii="GHEA Grapalat" w:hAnsi="GHEA Grapalat" w:cs="Sylfaen"/>
          <w:b/>
          <w:sz w:val="20"/>
          <w:lang w:val="hy-AM"/>
        </w:rPr>
      </w:pPr>
    </w:p>
    <w:p w:rsidR="00DF3873" w:rsidRDefault="00DF3873" w:rsidP="008F6325">
      <w:pPr>
        <w:pStyle w:val="norm"/>
        <w:spacing w:line="240" w:lineRule="auto"/>
        <w:ind w:firstLine="284"/>
        <w:jc w:val="right"/>
        <w:rPr>
          <w:rFonts w:ascii="GHEA Grapalat" w:hAnsi="GHEA Grapalat" w:cs="Sylfaen"/>
          <w:b/>
          <w:sz w:val="20"/>
          <w:lang w:val="hy-AM"/>
        </w:rPr>
      </w:pPr>
    </w:p>
    <w:p w:rsidR="00DF3873" w:rsidRPr="00712340" w:rsidRDefault="00DF3873"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DF3873" w:rsidRPr="00712340" w:rsidRDefault="00DF3873" w:rsidP="008809FF">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ԳՀԾՁԲ-ՀՎԿԱԿ-2023-34</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DF3873" w:rsidRPr="00712340" w:rsidRDefault="00DF3873" w:rsidP="008809FF">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DF3873" w:rsidRDefault="00DF3873" w:rsidP="008F6325">
      <w:pPr>
        <w:pStyle w:val="BodyTextIndent3"/>
        <w:spacing w:line="240" w:lineRule="auto"/>
        <w:jc w:val="right"/>
        <w:rPr>
          <w:rFonts w:ascii="GHEA Grapalat" w:hAnsi="GHEA Grapalat" w:cs="Sylfaen"/>
          <w:b/>
          <w:lang w:val="es-ES"/>
        </w:rPr>
      </w:pPr>
    </w:p>
    <w:p w:rsidR="00DF3873" w:rsidRPr="00FA6936" w:rsidRDefault="00DF3873" w:rsidP="00FA6936">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rsidR="00DF3873" w:rsidRPr="00A66FC2" w:rsidRDefault="00DF3873"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DF3873" w:rsidRPr="00FD1EE4" w:rsidRDefault="00DF3873"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F3873" w:rsidRPr="00FD1EE4" w:rsidRDefault="00DF387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F3873" w:rsidRPr="00FD1EE4" w:rsidTr="00DD4B8A">
        <w:tc>
          <w:tcPr>
            <w:tcW w:w="2836"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6"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6"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6"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6" w:type="dxa"/>
            <w:shd w:val="clear" w:color="auto" w:fill="D9E2F3"/>
            <w:vAlign w:val="center"/>
          </w:tcPr>
          <w:p w:rsidR="00DF3873" w:rsidRPr="00FD1EE4" w:rsidRDefault="00DF3873"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6" w:type="dxa"/>
            <w:shd w:val="clear" w:color="auto" w:fill="D9E2F3"/>
            <w:vAlign w:val="center"/>
          </w:tcPr>
          <w:p w:rsidR="00DF3873" w:rsidRPr="00FD1EE4" w:rsidRDefault="00DF3873"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6" w:type="dxa"/>
            <w:shd w:val="clear" w:color="auto" w:fill="D9E2F3"/>
            <w:vAlign w:val="center"/>
          </w:tcPr>
          <w:p w:rsidR="00DF3873" w:rsidRPr="00FD1EE4" w:rsidRDefault="00DF3873"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bl>
    <w:p w:rsidR="00DF3873" w:rsidRPr="00FD1EE4" w:rsidRDefault="00DF387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F3873" w:rsidRPr="00FD1EE4" w:rsidTr="00DD4B8A">
        <w:tc>
          <w:tcPr>
            <w:tcW w:w="2835"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5"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bl>
    <w:p w:rsidR="00DF3873" w:rsidRPr="00FD1EE4" w:rsidRDefault="00DF387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F3873" w:rsidRPr="00FD1EE4" w:rsidTr="00DD4B8A">
        <w:tc>
          <w:tcPr>
            <w:tcW w:w="2835"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5"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5"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bl>
    <w:p w:rsidR="00DF3873" w:rsidRPr="00FD1EE4" w:rsidRDefault="00DF3873" w:rsidP="008F6325">
      <w:pPr>
        <w:rPr>
          <w:rFonts w:ascii="GHEA Grapalat" w:eastAsia="GHEA Grapalat" w:hAnsi="GHEA Grapalat" w:cs="GHEA Grapalat"/>
        </w:rPr>
      </w:pPr>
    </w:p>
    <w:p w:rsidR="00DF3873" w:rsidRPr="00FD1EE4" w:rsidRDefault="00DF3873" w:rsidP="008F6325">
      <w:pPr>
        <w:rPr>
          <w:rFonts w:ascii="GHEA Grapalat" w:eastAsia="GHEA Grapalat" w:hAnsi="GHEA Grapalat" w:cs="GHEA Grapalat"/>
        </w:rPr>
      </w:pPr>
      <w:r w:rsidRPr="00FD1EE4">
        <w:rPr>
          <w:rFonts w:ascii="GHEA Grapalat" w:hAnsi="GHEA Grapalat"/>
        </w:rPr>
        <w:br w:type="page"/>
      </w:r>
    </w:p>
    <w:p w:rsidR="00DF3873" w:rsidRPr="00FD1EE4" w:rsidRDefault="00DF3873"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F3873" w:rsidRPr="00FD1EE4" w:rsidRDefault="00DF387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F3873" w:rsidRPr="00FD1EE4" w:rsidTr="00DD4B8A">
        <w:tc>
          <w:tcPr>
            <w:tcW w:w="2835"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5"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bl>
    <w:p w:rsidR="00DF3873" w:rsidRPr="00FD1EE4" w:rsidRDefault="00DF387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F3873" w:rsidRPr="00FD1EE4" w:rsidTr="00DD4B8A">
        <w:tc>
          <w:tcPr>
            <w:tcW w:w="2835"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5"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5"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5"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5"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5"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5"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bl>
    <w:p w:rsidR="00DF3873" w:rsidRPr="00574FF7" w:rsidRDefault="00DF387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F3873" w:rsidRPr="00FD1EE4" w:rsidTr="00DD4B8A">
        <w:tc>
          <w:tcPr>
            <w:tcW w:w="2836"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6" w:type="dxa"/>
            <w:shd w:val="clear" w:color="auto" w:fill="D9E2F3"/>
            <w:vAlign w:val="center"/>
          </w:tcPr>
          <w:p w:rsidR="00DF3873" w:rsidRPr="00FD1EE4" w:rsidRDefault="00DF3873"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F3873" w:rsidRPr="00FD1EE4" w:rsidRDefault="00DF3873"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DF3873" w:rsidRPr="00FD1EE4" w:rsidRDefault="00DF3873"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DF3873" w:rsidRPr="00FD1EE4" w:rsidRDefault="00DF3873"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F3873" w:rsidRPr="00FD1EE4" w:rsidRDefault="00DF3873"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DF3873" w:rsidRPr="00FD1EE4" w:rsidRDefault="00DF387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DF3873" w:rsidRPr="00FD1EE4" w:rsidRDefault="00DF387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DF3873" w:rsidRPr="00FD1EE4" w:rsidRDefault="00DF387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w:t>
            </w:r>
            <w:r>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DF3873" w:rsidRPr="00FD1EE4" w:rsidRDefault="00DF387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DF3873" w:rsidRPr="00FD1EE4" w:rsidRDefault="00DF3873" w:rsidP="008F6325">
      <w:pPr>
        <w:rPr>
          <w:rFonts w:ascii="GHEA Grapalat" w:eastAsia="GHEA Grapalat" w:hAnsi="GHEA Grapalat" w:cs="GHEA Grapalat"/>
          <w:b/>
        </w:rPr>
      </w:pPr>
      <w:r w:rsidRPr="00FD1EE4">
        <w:rPr>
          <w:rFonts w:ascii="GHEA Grapalat" w:hAnsi="GHEA Grapalat"/>
        </w:rPr>
        <w:br w:type="page"/>
      </w:r>
    </w:p>
    <w:p w:rsidR="00DF3873" w:rsidRPr="00FD1EE4" w:rsidRDefault="00DF3873"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DF3873" w:rsidRPr="00FD1EE4" w:rsidRDefault="00DF387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F3873" w:rsidRPr="00FD1EE4" w:rsidTr="00DD4B8A">
        <w:tc>
          <w:tcPr>
            <w:tcW w:w="2836"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6"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6"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6"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6"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6"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F3873" w:rsidRPr="00FD1EE4" w:rsidRDefault="00DF3873" w:rsidP="008F6325">
            <w:pPr>
              <w:spacing w:before="240" w:after="240"/>
              <w:rPr>
                <w:rFonts w:ascii="GHEA Grapalat" w:eastAsia="GHEA Grapalat" w:hAnsi="GHEA Grapalat" w:cs="GHEA Grapalat"/>
              </w:rPr>
            </w:pPr>
          </w:p>
        </w:tc>
      </w:tr>
    </w:tbl>
    <w:p w:rsidR="00DF3873" w:rsidRPr="00FD1EE4" w:rsidRDefault="00DF387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F3873" w:rsidRPr="00FD1EE4" w:rsidRDefault="00DF3873" w:rsidP="008F6325">
            <w:pPr>
              <w:spacing w:before="240" w:after="240"/>
              <w:rPr>
                <w:rFonts w:ascii="GHEA Grapalat" w:eastAsia="GHEA Grapalat" w:hAnsi="GHEA Grapalat" w:cs="GHEA Grapalat"/>
              </w:rPr>
            </w:pPr>
          </w:p>
        </w:tc>
      </w:tr>
    </w:tbl>
    <w:p w:rsidR="00DF3873" w:rsidRPr="00FD1EE4" w:rsidRDefault="00DF387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F3873" w:rsidRPr="00FD1EE4" w:rsidRDefault="00DF3873" w:rsidP="008F6325">
            <w:pPr>
              <w:spacing w:before="240" w:after="240"/>
              <w:rPr>
                <w:rFonts w:ascii="GHEA Grapalat" w:eastAsia="GHEA Grapalat" w:hAnsi="GHEA Grapalat" w:cs="GHEA Grapalat"/>
              </w:rPr>
            </w:pPr>
          </w:p>
        </w:tc>
      </w:tr>
    </w:tbl>
    <w:p w:rsidR="00DF3873" w:rsidRPr="00FD1EE4" w:rsidRDefault="00DF387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F3873" w:rsidRPr="00FD1EE4" w:rsidRDefault="00DF3873" w:rsidP="008F6325">
            <w:pPr>
              <w:spacing w:before="240" w:after="240"/>
              <w:rPr>
                <w:rFonts w:ascii="GHEA Grapalat" w:eastAsia="GHEA Grapalat" w:hAnsi="GHEA Grapalat" w:cs="GHEA Grapalat"/>
              </w:rPr>
            </w:pPr>
          </w:p>
        </w:tc>
      </w:tr>
    </w:tbl>
    <w:p w:rsidR="00DF3873" w:rsidRPr="00FD1EE4" w:rsidRDefault="00DF3873"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F3873" w:rsidRPr="00FD1EE4" w:rsidTr="00DD4B8A">
        <w:trPr>
          <w:trHeight w:val="924"/>
        </w:trPr>
        <w:tc>
          <w:tcPr>
            <w:tcW w:w="9016" w:type="dxa"/>
            <w:gridSpan w:val="2"/>
            <w:vAlign w:val="center"/>
          </w:tcPr>
          <w:p w:rsidR="00DF3873" w:rsidRPr="00FD1EE4" w:rsidRDefault="00DF387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F3873" w:rsidRPr="00FD1EE4" w:rsidTr="00DD4B8A">
        <w:trPr>
          <w:trHeight w:val="684"/>
        </w:trPr>
        <w:tc>
          <w:tcPr>
            <w:tcW w:w="4508"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rPr>
          <w:trHeight w:val="1282"/>
        </w:trPr>
        <w:tc>
          <w:tcPr>
            <w:tcW w:w="4508"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F3873" w:rsidRPr="00FD1EE4" w:rsidRDefault="00DF387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DF3873" w:rsidRPr="00FD1EE4" w:rsidRDefault="00DF387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DF3873" w:rsidRPr="00FD1EE4" w:rsidTr="00DD4B8A">
        <w:tc>
          <w:tcPr>
            <w:tcW w:w="9016" w:type="dxa"/>
            <w:gridSpan w:val="2"/>
            <w:vAlign w:val="center"/>
          </w:tcPr>
          <w:p w:rsidR="00DF3873" w:rsidRPr="00FD1EE4" w:rsidRDefault="00DF387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F3873" w:rsidRPr="00FD1EE4" w:rsidTr="00DD4B8A">
        <w:tc>
          <w:tcPr>
            <w:tcW w:w="9016" w:type="dxa"/>
            <w:gridSpan w:val="2"/>
            <w:vAlign w:val="center"/>
          </w:tcPr>
          <w:p w:rsidR="00DF3873" w:rsidRPr="00FD1EE4" w:rsidRDefault="00DF387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F3873" w:rsidRPr="00FD1EE4" w:rsidRDefault="00DF387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F3873" w:rsidRPr="00FD1EE4" w:rsidTr="00DD4B8A">
        <w:trPr>
          <w:trHeight w:val="924"/>
        </w:trPr>
        <w:tc>
          <w:tcPr>
            <w:tcW w:w="9016" w:type="dxa"/>
            <w:gridSpan w:val="2"/>
            <w:vAlign w:val="center"/>
          </w:tcPr>
          <w:p w:rsidR="00DF3873" w:rsidRPr="00FD1EE4" w:rsidRDefault="00DF387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F3873" w:rsidRPr="00FD1EE4" w:rsidTr="00DD4B8A">
        <w:trPr>
          <w:trHeight w:val="684"/>
        </w:trPr>
        <w:tc>
          <w:tcPr>
            <w:tcW w:w="4508"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rPr>
          <w:trHeight w:val="1282"/>
        </w:trPr>
        <w:tc>
          <w:tcPr>
            <w:tcW w:w="4508"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F3873" w:rsidRPr="00FD1EE4" w:rsidRDefault="00DF387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DF3873" w:rsidRPr="00FD1EE4" w:rsidRDefault="00DF387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DF3873" w:rsidRPr="00FD1EE4" w:rsidTr="00DD4B8A">
        <w:tc>
          <w:tcPr>
            <w:tcW w:w="9016" w:type="dxa"/>
            <w:gridSpan w:val="2"/>
            <w:vAlign w:val="center"/>
          </w:tcPr>
          <w:p w:rsidR="00DF3873" w:rsidRPr="00FD1EE4" w:rsidRDefault="00DF387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F3873" w:rsidRPr="00FD1EE4" w:rsidTr="00DD4B8A">
        <w:tc>
          <w:tcPr>
            <w:tcW w:w="9016" w:type="dxa"/>
            <w:gridSpan w:val="2"/>
            <w:vAlign w:val="center"/>
          </w:tcPr>
          <w:p w:rsidR="00DF3873" w:rsidRPr="00FD1EE4" w:rsidRDefault="00DF387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F3873" w:rsidRPr="00FD1EE4" w:rsidTr="00DD4B8A">
        <w:tc>
          <w:tcPr>
            <w:tcW w:w="9016" w:type="dxa"/>
            <w:gridSpan w:val="2"/>
            <w:vAlign w:val="center"/>
          </w:tcPr>
          <w:p w:rsidR="00DF3873" w:rsidRPr="00FD1EE4" w:rsidRDefault="00DF387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F3873" w:rsidRPr="00FD1EE4" w:rsidTr="00DD4B8A">
        <w:tc>
          <w:tcPr>
            <w:tcW w:w="9016" w:type="dxa"/>
            <w:gridSpan w:val="2"/>
            <w:vAlign w:val="center"/>
          </w:tcPr>
          <w:p w:rsidR="00DF3873" w:rsidRPr="00FD1EE4" w:rsidRDefault="00DF387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F3873" w:rsidRPr="00FD1EE4" w:rsidRDefault="00DF387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DF3873" w:rsidRPr="00FD1EE4" w:rsidRDefault="00DF3873"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DF3873" w:rsidRPr="00FD1EE4" w:rsidRDefault="00DF3873"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DF3873" w:rsidRPr="00FD1EE4" w:rsidRDefault="00DF387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7"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bl>
    <w:p w:rsidR="00DF3873" w:rsidRPr="00FD1EE4" w:rsidRDefault="00DF3873"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F3873" w:rsidRPr="00FD1EE4" w:rsidRDefault="00DF3873"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DF3873" w:rsidRPr="00FD1EE4" w:rsidRDefault="00DF387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F3873" w:rsidRPr="00FD1EE4" w:rsidTr="00DD4B8A">
        <w:tc>
          <w:tcPr>
            <w:tcW w:w="2835"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5"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5"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5"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5"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5"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5"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bl>
    <w:p w:rsidR="00DF3873" w:rsidRPr="00FD1EE4" w:rsidRDefault="00DF387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F3873" w:rsidRPr="00FD1EE4" w:rsidTr="00DD4B8A">
        <w:trPr>
          <w:trHeight w:val="853"/>
        </w:trPr>
        <w:tc>
          <w:tcPr>
            <w:tcW w:w="2835" w:type="dxa"/>
            <w:vMerge w:val="restart"/>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rPr>
          <w:trHeight w:val="850"/>
        </w:trPr>
        <w:tc>
          <w:tcPr>
            <w:tcW w:w="2835" w:type="dxa"/>
            <w:vMerge/>
            <w:shd w:val="clear" w:color="auto" w:fill="D9E2F3"/>
            <w:vAlign w:val="center"/>
          </w:tcPr>
          <w:p w:rsidR="00DF3873" w:rsidRPr="00FD1EE4" w:rsidRDefault="00DF3873"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rPr>
          <w:trHeight w:val="850"/>
        </w:trPr>
        <w:tc>
          <w:tcPr>
            <w:tcW w:w="2835" w:type="dxa"/>
            <w:vMerge/>
            <w:shd w:val="clear" w:color="auto" w:fill="D9E2F3"/>
            <w:vAlign w:val="center"/>
          </w:tcPr>
          <w:p w:rsidR="00DF3873" w:rsidRPr="00FD1EE4" w:rsidRDefault="00DF3873"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rPr>
          <w:trHeight w:val="850"/>
        </w:trPr>
        <w:tc>
          <w:tcPr>
            <w:tcW w:w="2835" w:type="dxa"/>
            <w:vMerge/>
            <w:shd w:val="clear" w:color="auto" w:fill="D9E2F3"/>
            <w:vAlign w:val="center"/>
          </w:tcPr>
          <w:p w:rsidR="00DF3873" w:rsidRPr="00FD1EE4" w:rsidRDefault="00DF3873"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rPr>
          <w:trHeight w:val="850"/>
        </w:trPr>
        <w:tc>
          <w:tcPr>
            <w:tcW w:w="2835" w:type="dxa"/>
            <w:vMerge/>
            <w:shd w:val="clear" w:color="auto" w:fill="D9E2F3"/>
            <w:vAlign w:val="center"/>
          </w:tcPr>
          <w:p w:rsidR="00DF3873" w:rsidRPr="00FD1EE4" w:rsidRDefault="00DF3873"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F3873" w:rsidRPr="00FD1EE4" w:rsidRDefault="00DF3873" w:rsidP="008F6325">
            <w:pPr>
              <w:spacing w:before="240" w:after="240"/>
              <w:rPr>
                <w:rFonts w:ascii="GHEA Grapalat" w:eastAsia="GHEA Grapalat" w:hAnsi="GHEA Grapalat" w:cs="GHEA Grapalat"/>
              </w:rPr>
            </w:pPr>
          </w:p>
        </w:tc>
      </w:tr>
    </w:tbl>
    <w:p w:rsidR="00DF3873" w:rsidRDefault="00DF3873"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F3873" w:rsidRPr="00FD1EE4" w:rsidTr="00DD4B8A">
        <w:tc>
          <w:tcPr>
            <w:tcW w:w="2835"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r w:rsidR="00DF3873" w:rsidRPr="00FD1EE4" w:rsidTr="00DD4B8A">
        <w:tc>
          <w:tcPr>
            <w:tcW w:w="2835" w:type="dxa"/>
            <w:shd w:val="clear" w:color="auto" w:fill="D9E2F3"/>
            <w:vAlign w:val="center"/>
          </w:tcPr>
          <w:p w:rsidR="00DF3873" w:rsidRPr="00FD1EE4" w:rsidRDefault="00DF3873"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F3873" w:rsidRPr="00FD1EE4" w:rsidRDefault="00DF3873" w:rsidP="008F6325">
            <w:pPr>
              <w:spacing w:before="240" w:after="240"/>
              <w:rPr>
                <w:rFonts w:ascii="GHEA Grapalat" w:eastAsia="GHEA Grapalat" w:hAnsi="GHEA Grapalat" w:cs="GHEA Grapalat"/>
              </w:rPr>
            </w:pPr>
          </w:p>
        </w:tc>
      </w:tr>
    </w:tbl>
    <w:p w:rsidR="00DF3873" w:rsidRPr="00FD1EE4" w:rsidRDefault="00DF3873"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DF3873" w:rsidRPr="00FD1EE4" w:rsidRDefault="00DF3873"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DF3873" w:rsidRPr="00FD1EE4" w:rsidRDefault="00DF3873"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8"/>
      </w:tblGrid>
      <w:tr w:rsidR="00DF3873" w:rsidRPr="00FD1EE4" w:rsidTr="00AD43FC">
        <w:trPr>
          <w:trHeight w:val="90"/>
        </w:trPr>
        <w:tc>
          <w:tcPr>
            <w:tcW w:w="6968" w:type="dxa"/>
            <w:shd w:val="clear" w:color="auto" w:fill="DEEAF6"/>
          </w:tcPr>
          <w:p w:rsidR="00DF3873" w:rsidRPr="00DD4B8A" w:rsidRDefault="00DF3873"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F3873" w:rsidRPr="00FD1EE4" w:rsidTr="00AD43FC">
        <w:trPr>
          <w:trHeight w:val="6327"/>
        </w:trPr>
        <w:tc>
          <w:tcPr>
            <w:tcW w:w="6968" w:type="dxa"/>
            <w:shd w:val="clear" w:color="auto" w:fill="auto"/>
          </w:tcPr>
          <w:p w:rsidR="00DF3873" w:rsidRPr="00DD4B8A" w:rsidRDefault="00DF3873" w:rsidP="008F6325">
            <w:pPr>
              <w:rPr>
                <w:rFonts w:ascii="GHEA Grapalat" w:eastAsia="GHEA Grapalat" w:hAnsi="GHEA Grapalat" w:cs="GHEA Grapalat"/>
                <w:b/>
                <w:color w:val="000000"/>
              </w:rPr>
            </w:pPr>
          </w:p>
        </w:tc>
      </w:tr>
    </w:tbl>
    <w:p w:rsidR="00DF3873" w:rsidRPr="00FD1EE4" w:rsidRDefault="00DF3873" w:rsidP="008F6325">
      <w:pPr>
        <w:pBdr>
          <w:top w:val="nil"/>
          <w:left w:val="nil"/>
          <w:bottom w:val="nil"/>
          <w:right w:val="nil"/>
          <w:between w:val="nil"/>
        </w:pBdr>
        <w:rPr>
          <w:rFonts w:ascii="GHEA Grapalat" w:eastAsia="GHEA Grapalat" w:hAnsi="GHEA Grapalat" w:cs="GHEA Grapalat"/>
          <w:b/>
          <w:color w:val="000000"/>
        </w:rPr>
      </w:pPr>
    </w:p>
    <w:p w:rsidR="00DF3873" w:rsidRPr="00A66FC2" w:rsidRDefault="00DF3873" w:rsidP="008F6325">
      <w:pPr>
        <w:pStyle w:val="BodyTextIndent3"/>
        <w:spacing w:line="240" w:lineRule="auto"/>
        <w:jc w:val="right"/>
        <w:rPr>
          <w:rFonts w:ascii="GHEA Grapalat" w:hAnsi="GHEA Grapalat" w:cs="Arial"/>
          <w:b/>
        </w:rPr>
      </w:pPr>
    </w:p>
    <w:p w:rsidR="00DF3873" w:rsidRDefault="00DF3873" w:rsidP="008F6325">
      <w:pPr>
        <w:pStyle w:val="BodyTextIndent3"/>
        <w:spacing w:line="240" w:lineRule="auto"/>
        <w:ind w:firstLine="0"/>
        <w:jc w:val="left"/>
        <w:rPr>
          <w:rFonts w:ascii="GHEA Grapalat" w:hAnsi="GHEA Grapalat"/>
          <w:i/>
          <w:sz w:val="16"/>
          <w:szCs w:val="16"/>
          <w:lang w:val="hy-AM"/>
        </w:rPr>
      </w:pPr>
    </w:p>
    <w:p w:rsidR="00DF3873" w:rsidRDefault="00DF3873" w:rsidP="008F6325">
      <w:pPr>
        <w:pStyle w:val="BodyTextIndent3"/>
        <w:spacing w:line="240" w:lineRule="auto"/>
        <w:ind w:firstLine="0"/>
        <w:jc w:val="left"/>
        <w:rPr>
          <w:rFonts w:ascii="GHEA Grapalat" w:hAnsi="GHEA Grapalat"/>
          <w:i/>
          <w:sz w:val="16"/>
          <w:szCs w:val="16"/>
          <w:lang w:val="hy-AM"/>
        </w:rPr>
      </w:pPr>
    </w:p>
    <w:p w:rsidR="00DF3873" w:rsidRDefault="00DF3873" w:rsidP="008F6325">
      <w:pPr>
        <w:pStyle w:val="BodyTextIndent3"/>
        <w:spacing w:line="240" w:lineRule="auto"/>
        <w:ind w:firstLine="0"/>
        <w:jc w:val="left"/>
        <w:rPr>
          <w:rFonts w:ascii="GHEA Grapalat" w:hAnsi="GHEA Grapalat"/>
          <w:i/>
          <w:sz w:val="16"/>
          <w:szCs w:val="16"/>
          <w:lang w:val="hy-AM"/>
        </w:rPr>
      </w:pPr>
    </w:p>
    <w:p w:rsidR="00DF3873" w:rsidRDefault="00DF3873" w:rsidP="008F6325">
      <w:pPr>
        <w:pStyle w:val="BodyTextIndent3"/>
        <w:spacing w:line="240" w:lineRule="auto"/>
        <w:ind w:firstLine="0"/>
        <w:jc w:val="left"/>
        <w:rPr>
          <w:rFonts w:ascii="GHEA Grapalat" w:hAnsi="GHEA Grapalat"/>
          <w:i/>
          <w:sz w:val="16"/>
          <w:szCs w:val="16"/>
          <w:lang w:val="hy-AM"/>
        </w:rPr>
      </w:pPr>
    </w:p>
    <w:p w:rsidR="00DF3873" w:rsidRDefault="00DF3873" w:rsidP="008F6325">
      <w:pPr>
        <w:pStyle w:val="BodyTextIndent3"/>
        <w:spacing w:line="240" w:lineRule="auto"/>
        <w:ind w:firstLine="0"/>
        <w:jc w:val="left"/>
        <w:rPr>
          <w:rFonts w:ascii="GHEA Grapalat" w:hAnsi="GHEA Grapalat"/>
          <w:b/>
          <w:lang w:val="hy-AM"/>
        </w:rPr>
      </w:pPr>
    </w:p>
    <w:p w:rsidR="00DF3873" w:rsidRDefault="00DF3873" w:rsidP="008F6325">
      <w:pPr>
        <w:pStyle w:val="BodyTextIndent3"/>
        <w:spacing w:line="240" w:lineRule="auto"/>
        <w:ind w:firstLine="0"/>
        <w:jc w:val="left"/>
        <w:rPr>
          <w:rFonts w:ascii="GHEA Grapalat" w:hAnsi="GHEA Grapalat"/>
          <w:b/>
          <w:lang w:val="hy-AM"/>
        </w:rPr>
      </w:pPr>
    </w:p>
    <w:p w:rsidR="00DF3873" w:rsidRDefault="00DF3873" w:rsidP="008F6325">
      <w:pPr>
        <w:pStyle w:val="BodyTextIndent3"/>
        <w:spacing w:line="240" w:lineRule="auto"/>
        <w:ind w:firstLine="0"/>
        <w:jc w:val="left"/>
        <w:rPr>
          <w:rFonts w:ascii="GHEA Grapalat" w:hAnsi="GHEA Grapalat"/>
          <w:b/>
          <w:lang w:val="hy-AM"/>
        </w:rPr>
      </w:pPr>
    </w:p>
    <w:p w:rsidR="00DF3873" w:rsidRDefault="00DF3873" w:rsidP="008F6325">
      <w:pPr>
        <w:pStyle w:val="BodyTextIndent3"/>
        <w:spacing w:line="240" w:lineRule="auto"/>
        <w:ind w:firstLine="0"/>
        <w:jc w:val="left"/>
        <w:rPr>
          <w:rFonts w:ascii="GHEA Grapalat" w:hAnsi="GHEA Grapalat"/>
          <w:b/>
          <w:lang w:val="hy-AM"/>
        </w:rPr>
      </w:pPr>
    </w:p>
    <w:p w:rsidR="00DF3873" w:rsidRDefault="00DF3873" w:rsidP="008F6325">
      <w:pPr>
        <w:spacing w:line="360" w:lineRule="auto"/>
        <w:jc w:val="center"/>
        <w:rPr>
          <w:rFonts w:ascii="GHEA Grapalat" w:eastAsia="GHEA Grapalat" w:hAnsi="GHEA Grapalat" w:cs="GHEA Grapalat"/>
          <w:b/>
        </w:rPr>
      </w:pPr>
    </w:p>
    <w:p w:rsidR="00DF3873" w:rsidRDefault="00DF3873" w:rsidP="008F6325">
      <w:pPr>
        <w:spacing w:line="360" w:lineRule="auto"/>
        <w:jc w:val="center"/>
        <w:rPr>
          <w:rFonts w:ascii="GHEA Grapalat" w:eastAsia="GHEA Grapalat" w:hAnsi="GHEA Grapalat" w:cs="GHEA Grapalat"/>
          <w:b/>
        </w:rPr>
      </w:pPr>
    </w:p>
    <w:p w:rsidR="00DF3873" w:rsidRDefault="00DF3873"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F3873" w:rsidRDefault="00DF3873"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F3873" w:rsidRDefault="00DF3873"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DF3873" w:rsidRPr="00FA6936" w:rsidRDefault="00DF387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DF3873" w:rsidRPr="00FA6936" w:rsidRDefault="00DF3873"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DF3873" w:rsidRDefault="00DF3873"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DF3873" w:rsidRDefault="00DF3873" w:rsidP="008F6325">
      <w:pPr>
        <w:spacing w:line="276" w:lineRule="auto"/>
        <w:ind w:firstLine="567"/>
        <w:jc w:val="both"/>
        <w:rPr>
          <w:rFonts w:ascii="GHEA Grapalat" w:eastAsia="GHEA Grapalat" w:hAnsi="GHEA Grapalat" w:cs="GHEA Grapalat"/>
        </w:rPr>
      </w:pPr>
    </w:p>
    <w:p w:rsidR="00DF3873" w:rsidRDefault="00DF3873"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DF3873" w:rsidRDefault="00DF387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DF3873" w:rsidRDefault="00DF387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DF3873" w:rsidRDefault="00DF387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DF3873" w:rsidRDefault="00DF3873"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DF3873" w:rsidRDefault="00DF3873"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DF3873" w:rsidRDefault="00DF387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DF3873" w:rsidRDefault="00DF387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DF3873" w:rsidRDefault="00DF3873"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DF3873" w:rsidRDefault="00DF3873"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DF3873" w:rsidRDefault="00DF387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DF3873" w:rsidRDefault="00DF387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DF3873" w:rsidRDefault="00DF387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DF3873" w:rsidRDefault="00DF387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F3873" w:rsidRDefault="00DF387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DF3873" w:rsidRPr="008C104F" w:rsidRDefault="00DF3873"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DF3873" w:rsidRPr="008C104F" w:rsidRDefault="00DF3873"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DF3873" w:rsidRPr="008C104F" w:rsidRDefault="00DF3873"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DF3873" w:rsidRPr="008C104F" w:rsidRDefault="00DF387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DF3873" w:rsidRPr="008C104F" w:rsidRDefault="00DF3873"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DF3873" w:rsidRPr="008C104F" w:rsidRDefault="00DF3873"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DF3873" w:rsidRPr="008C104F" w:rsidRDefault="00DF3873"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DF3873" w:rsidRPr="008C104F" w:rsidRDefault="00DF3873"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DF3873" w:rsidRPr="008C104F" w:rsidRDefault="00DF3873"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DF3873" w:rsidRDefault="00DF387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DF3873" w:rsidRDefault="00DF387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DF3873" w:rsidRDefault="00DF3873"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DF3873" w:rsidRDefault="00DF3873"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DF3873" w:rsidRDefault="00DF387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DF3873" w:rsidRDefault="00DF387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F3873" w:rsidRPr="005B15D8" w:rsidRDefault="00DF3873"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F3873" w:rsidRDefault="00DF3873"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DF3873" w:rsidRPr="00FA6936" w:rsidRDefault="00DF3873"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DF3873" w:rsidRPr="00FA6936" w:rsidRDefault="00DF3873"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DF3873" w:rsidRPr="00FA6936" w:rsidRDefault="00DF3873" w:rsidP="008F6325">
      <w:pPr>
        <w:pStyle w:val="BodyTextIndent3"/>
        <w:spacing w:line="240" w:lineRule="auto"/>
        <w:ind w:left="360" w:firstLine="0"/>
        <w:rPr>
          <w:rFonts w:ascii="GHEA Grapalat" w:hAnsi="GHEA Grapalat" w:cs="Sylfaen"/>
          <w:i/>
          <w:sz w:val="16"/>
          <w:szCs w:val="16"/>
          <w:lang w:val="hy-AM" w:eastAsia="ru-RU"/>
        </w:rPr>
      </w:pPr>
    </w:p>
    <w:p w:rsidR="00DF3873" w:rsidRPr="00FA6936" w:rsidRDefault="00DF3873" w:rsidP="008F6325">
      <w:pPr>
        <w:pStyle w:val="BodyTextIndent3"/>
        <w:spacing w:line="240" w:lineRule="auto"/>
        <w:ind w:left="360" w:firstLine="0"/>
        <w:rPr>
          <w:rFonts w:ascii="GHEA Grapalat" w:hAnsi="GHEA Grapalat" w:cs="Sylfaen"/>
          <w:i/>
          <w:sz w:val="16"/>
          <w:szCs w:val="16"/>
          <w:lang w:val="hy-AM" w:eastAsia="ru-RU"/>
        </w:rPr>
      </w:pPr>
    </w:p>
    <w:p w:rsidR="00DF3873" w:rsidRPr="00FA6936" w:rsidRDefault="00DF3873" w:rsidP="008F6325">
      <w:pPr>
        <w:pStyle w:val="BodyTextIndent3"/>
        <w:spacing w:line="240" w:lineRule="auto"/>
        <w:ind w:left="360" w:firstLine="0"/>
        <w:rPr>
          <w:rFonts w:ascii="GHEA Grapalat" w:hAnsi="GHEA Grapalat" w:cs="Sylfaen"/>
          <w:i/>
          <w:sz w:val="16"/>
          <w:szCs w:val="16"/>
          <w:lang w:val="hy-AM" w:eastAsia="ru-RU"/>
        </w:rPr>
      </w:pPr>
    </w:p>
    <w:p w:rsidR="00DF3873" w:rsidRPr="00A66FC2" w:rsidRDefault="00DF3873" w:rsidP="008F6325">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DF3873" w:rsidRPr="0039302D" w:rsidRDefault="00DF3873" w:rsidP="00CE3A99">
      <w:pPr>
        <w:jc w:val="both"/>
        <w:rPr>
          <w:rFonts w:ascii="GHEA Grapalat" w:hAnsi="GHEA Grapalat" w:cs="Sylfaen"/>
          <w:sz w:val="20"/>
          <w:lang w:val="hy-AM"/>
        </w:rPr>
      </w:pPr>
    </w:p>
  </w:footnote>
  <w:footnote w:id="3">
    <w:p w:rsidR="00DF3873" w:rsidRPr="0015088E" w:rsidRDefault="00DF3873"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F278D5">
        <w:rPr>
          <w:rFonts w:ascii="GHEA Grapalat" w:hAnsi="GHEA Grapalat"/>
          <w:i/>
          <w:sz w:val="16"/>
          <w:szCs w:val="16"/>
          <w:lang w:val="hy-AM"/>
        </w:rPr>
        <w:t>եթե</w:t>
      </w:r>
      <w:r w:rsidRPr="001E7733">
        <w:rPr>
          <w:rFonts w:ascii="GHEA Grapalat" w:hAnsi="GHEA Grapalat"/>
          <w:i/>
          <w:sz w:val="16"/>
          <w:szCs w:val="16"/>
          <w:lang w:val="af-ZA"/>
        </w:rPr>
        <w:t xml:space="preserve"> </w:t>
      </w:r>
      <w:r w:rsidRPr="00F278D5">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F278D5">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F278D5">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հարկ</w:t>
      </w:r>
      <w:r w:rsidRPr="001E7733">
        <w:rPr>
          <w:rFonts w:ascii="GHEA Grapalat" w:hAnsi="GHEA Grapalat"/>
          <w:i/>
          <w:sz w:val="16"/>
          <w:szCs w:val="16"/>
          <w:lang w:val="af-ZA"/>
        </w:rPr>
        <w:t xml:space="preserve"> </w:t>
      </w:r>
      <w:r w:rsidRPr="00F278D5">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F278D5">
        <w:rPr>
          <w:rFonts w:ascii="GHEA Grapalat" w:hAnsi="GHEA Grapalat"/>
          <w:i/>
          <w:sz w:val="16"/>
          <w:szCs w:val="16"/>
          <w:lang w:val="hy-AM"/>
        </w:rPr>
        <w:t>է</w:t>
      </w:r>
      <w:r w:rsidRPr="001E7733">
        <w:rPr>
          <w:rFonts w:ascii="GHEA Grapalat" w:hAnsi="GHEA Grapalat"/>
          <w:i/>
          <w:sz w:val="16"/>
          <w:szCs w:val="16"/>
          <w:lang w:val="af-ZA"/>
        </w:rPr>
        <w:t xml:space="preserve">, </w:t>
      </w:r>
      <w:r w:rsidRPr="00F278D5">
        <w:rPr>
          <w:rFonts w:ascii="GHEA Grapalat" w:hAnsi="GHEA Grapalat"/>
          <w:i/>
          <w:sz w:val="16"/>
          <w:szCs w:val="16"/>
          <w:lang w:val="hy-AM"/>
        </w:rPr>
        <w:t>ապա</w:t>
      </w:r>
      <w:r w:rsidRPr="001E7733">
        <w:rPr>
          <w:rFonts w:ascii="GHEA Grapalat" w:hAnsi="GHEA Grapalat"/>
          <w:i/>
          <w:sz w:val="16"/>
          <w:szCs w:val="16"/>
          <w:lang w:val="af-ZA"/>
        </w:rPr>
        <w:t xml:space="preserve"> </w:t>
      </w:r>
      <w:r w:rsidRPr="00F278D5">
        <w:rPr>
          <w:rFonts w:ascii="GHEA Grapalat" w:hAnsi="GHEA Grapalat"/>
          <w:i/>
          <w:sz w:val="16"/>
          <w:szCs w:val="16"/>
          <w:lang w:val="hy-AM"/>
        </w:rPr>
        <w:t>տվյալ</w:t>
      </w:r>
      <w:r w:rsidRPr="001E7733">
        <w:rPr>
          <w:rFonts w:ascii="GHEA Grapalat" w:hAnsi="GHEA Grapalat"/>
          <w:i/>
          <w:sz w:val="16"/>
          <w:szCs w:val="16"/>
          <w:lang w:val="af-ZA"/>
        </w:rPr>
        <w:t xml:space="preserve"> </w:t>
      </w:r>
      <w:r w:rsidRPr="00F278D5">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F278D5">
        <w:rPr>
          <w:rFonts w:ascii="GHEA Grapalat" w:hAnsi="GHEA Grapalat"/>
          <w:i/>
          <w:sz w:val="16"/>
          <w:szCs w:val="16"/>
          <w:lang w:val="hy-AM"/>
        </w:rPr>
        <w:t>գծով</w:t>
      </w:r>
      <w:r w:rsidRPr="001E7733">
        <w:rPr>
          <w:rFonts w:ascii="GHEA Grapalat" w:hAnsi="GHEA Grapalat"/>
          <w:i/>
          <w:sz w:val="16"/>
          <w:szCs w:val="16"/>
          <w:lang w:val="af-ZA"/>
        </w:rPr>
        <w:t xml:space="preserve"> </w:t>
      </w:r>
      <w:r w:rsidRPr="00F278D5">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F278D5">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F278D5">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F278D5">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F278D5">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F278D5">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հարկի</w:t>
      </w:r>
      <w:r w:rsidRPr="001E7733">
        <w:rPr>
          <w:rFonts w:ascii="GHEA Grapalat" w:hAnsi="GHEA Grapalat"/>
          <w:i/>
          <w:sz w:val="16"/>
          <w:szCs w:val="16"/>
          <w:lang w:val="af-ZA"/>
        </w:rPr>
        <w:t xml:space="preserve"> </w:t>
      </w:r>
      <w:r w:rsidRPr="00F278D5">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F278D5">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F278D5">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F278D5">
        <w:rPr>
          <w:rFonts w:ascii="GHEA Grapalat" w:hAnsi="GHEA Grapalat"/>
          <w:i/>
          <w:sz w:val="16"/>
          <w:szCs w:val="16"/>
          <w:lang w:val="hy-AM"/>
        </w:rPr>
        <w:t>րդ</w:t>
      </w:r>
      <w:r w:rsidRPr="001E7733">
        <w:rPr>
          <w:rFonts w:ascii="GHEA Grapalat" w:hAnsi="GHEA Grapalat"/>
          <w:i/>
          <w:sz w:val="16"/>
          <w:szCs w:val="16"/>
          <w:lang w:val="af-ZA"/>
        </w:rPr>
        <w:t xml:space="preserve"> </w:t>
      </w:r>
      <w:r w:rsidRPr="00F278D5">
        <w:rPr>
          <w:rFonts w:ascii="GHEA Grapalat" w:hAnsi="GHEA Grapalat"/>
          <w:i/>
          <w:sz w:val="16"/>
          <w:szCs w:val="16"/>
          <w:lang w:val="hy-AM"/>
        </w:rPr>
        <w:t>սյունակում։</w:t>
      </w:r>
    </w:p>
    <w:p w:rsidR="00DF3873" w:rsidRPr="00F278D5" w:rsidDel="00856FDE" w:rsidRDefault="00DF3873" w:rsidP="00B2572B">
      <w:pPr>
        <w:pStyle w:val="FootnoteText"/>
        <w:rPr>
          <w:del w:id="9" w:author="User" w:date="2019-05-26T09:57:00Z"/>
          <w:i/>
          <w:lang w:val="hy-AM"/>
        </w:rPr>
      </w:pPr>
    </w:p>
  </w:footnote>
  <w:footnote w:id="4">
    <w:p w:rsidR="00DF3873" w:rsidRPr="00F50E0A" w:rsidDel="001B2C6E" w:rsidRDefault="00DF3873" w:rsidP="007678FA">
      <w:pPr>
        <w:pStyle w:val="FootnoteText"/>
        <w:rPr>
          <w:del w:id="10" w:author="User" w:date="2019-05-26T11:21:00Z"/>
          <w:lang w:val="af-ZA"/>
        </w:rPr>
      </w:pPr>
    </w:p>
  </w:footnote>
  <w:footnote w:id="5">
    <w:p w:rsidR="00DF3873" w:rsidRPr="008755A9" w:rsidRDefault="00DF3873" w:rsidP="007678FA">
      <w:pPr>
        <w:pStyle w:val="FootnoteText"/>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8755A9">
        <w:rPr>
          <w:vertAlign w:val="superscript"/>
          <w:lang w:val="af-ZA"/>
        </w:rPr>
        <w:t xml:space="preserve">2 </w:t>
      </w:r>
      <w:r w:rsidRPr="002B5F7E">
        <w:rPr>
          <w:rFonts w:ascii="GHEA Grapalat" w:hAnsi="GHEA Grapalat"/>
          <w:i/>
          <w:sz w:val="16"/>
          <w:szCs w:val="24"/>
          <w:lang w:val="hy-AM" w:eastAsia="en-US"/>
        </w:rPr>
        <w:t>Սույն</w:t>
      </w:r>
      <w:r w:rsidRPr="00C66BAD">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w:t>
      </w:r>
      <w:r w:rsidRPr="00C66BAD">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DF3873" w:rsidRPr="00C66BAD" w:rsidDel="00D90DD6" w:rsidRDefault="00DF3873" w:rsidP="007678FA">
      <w:pPr>
        <w:pStyle w:val="FootnoteText"/>
        <w:jc w:val="both"/>
        <w:rPr>
          <w:del w:id="11" w:author="User" w:date="2019-05-26T11:28:00Z"/>
          <w:lang w:val="af-ZA"/>
        </w:rPr>
      </w:pPr>
      <w:r w:rsidRPr="008755A9">
        <w:rPr>
          <w:rFonts w:ascii="GHEA Grapalat" w:hAnsi="GHEA Grapalat"/>
          <w:i/>
          <w:sz w:val="16"/>
          <w:szCs w:val="24"/>
          <w:lang w:val="af-ZA" w:eastAsia="en-US"/>
        </w:rPr>
        <w:t xml:space="preserve"> </w:t>
      </w:r>
      <w:r w:rsidRPr="008755A9">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C66BAD">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sidRPr="00C66BAD">
        <w:rPr>
          <w:rFonts w:ascii="GHEA Grapalat" w:hAnsi="GHEA Grapalat"/>
          <w:i/>
          <w:sz w:val="16"/>
          <w:szCs w:val="24"/>
          <w:lang w:val="af-ZA"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6">
    <w:p w:rsidR="00DF3873" w:rsidRPr="00C66BAD" w:rsidRDefault="00DF3873" w:rsidP="00F93564">
      <w:pPr>
        <w:pStyle w:val="FootnoteText"/>
        <w:jc w:val="both"/>
        <w:rPr>
          <w:lang w:val="af-ZA"/>
        </w:rPr>
      </w:pPr>
      <w:r w:rsidRPr="00C66BAD">
        <w:rPr>
          <w:rStyle w:val="FootnoteReference"/>
          <w:lang w:val="af-ZA"/>
        </w:rPr>
        <w:t>24</w:t>
      </w:r>
      <w:r w:rsidRPr="00C66BAD">
        <w:rPr>
          <w:lang w:val="af-ZA"/>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76C03934"/>
    <w:lvl w:ilvl="0">
      <w:start w:val="1"/>
      <w:numFmt w:val="decimal"/>
      <w:lvlText w:val="%1"/>
      <w:lvlJc w:val="left"/>
      <w:pPr>
        <w:ind w:left="1080" w:hanging="1080"/>
      </w:pPr>
      <w:rPr>
        <w:rFonts w:hint="default"/>
      </w:rPr>
    </w:lvl>
    <w:lvl w:ilvl="1">
      <w:start w:val="1"/>
      <w:numFmt w:val="decimal"/>
      <w:lvlText w:val="%1.%2"/>
      <w:lvlJc w:val="left"/>
      <w:pPr>
        <w:ind w:left="1931" w:hanging="1080"/>
      </w:pPr>
      <w:rPr>
        <w:rFonts w:hint="default"/>
        <w:b/>
        <w:lang w:val="pt-BR"/>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0F4B"/>
    <w:rsid w:val="000011B3"/>
    <w:rsid w:val="000013D6"/>
    <w:rsid w:val="000016BB"/>
    <w:rsid w:val="00002C23"/>
    <w:rsid w:val="000031E3"/>
    <w:rsid w:val="000033BC"/>
    <w:rsid w:val="00003642"/>
    <w:rsid w:val="00003DF0"/>
    <w:rsid w:val="000058CF"/>
    <w:rsid w:val="00005D30"/>
    <w:rsid w:val="000076A1"/>
    <w:rsid w:val="0000776B"/>
    <w:rsid w:val="00011959"/>
    <w:rsid w:val="00012119"/>
    <w:rsid w:val="00012347"/>
    <w:rsid w:val="00012E2C"/>
    <w:rsid w:val="00013093"/>
    <w:rsid w:val="000132F3"/>
    <w:rsid w:val="00013C24"/>
    <w:rsid w:val="0001440D"/>
    <w:rsid w:val="00014775"/>
    <w:rsid w:val="000149F3"/>
    <w:rsid w:val="00017484"/>
    <w:rsid w:val="000206DA"/>
    <w:rsid w:val="00020C83"/>
    <w:rsid w:val="00021831"/>
    <w:rsid w:val="00021C2E"/>
    <w:rsid w:val="00023384"/>
    <w:rsid w:val="000238FE"/>
    <w:rsid w:val="000246E6"/>
    <w:rsid w:val="00025353"/>
    <w:rsid w:val="00025906"/>
    <w:rsid w:val="00026351"/>
    <w:rsid w:val="000275BF"/>
    <w:rsid w:val="00027CB1"/>
    <w:rsid w:val="00030D40"/>
    <w:rsid w:val="000312D9"/>
    <w:rsid w:val="000313A6"/>
    <w:rsid w:val="000316D2"/>
    <w:rsid w:val="000330A3"/>
    <w:rsid w:val="00033946"/>
    <w:rsid w:val="00033B20"/>
    <w:rsid w:val="0003466E"/>
    <w:rsid w:val="00034CED"/>
    <w:rsid w:val="000356CC"/>
    <w:rsid w:val="00037DDE"/>
    <w:rsid w:val="000408D8"/>
    <w:rsid w:val="0004145A"/>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57C15"/>
    <w:rsid w:val="000604CF"/>
    <w:rsid w:val="00060FB1"/>
    <w:rsid w:val="00061C25"/>
    <w:rsid w:val="0006220B"/>
    <w:rsid w:val="0006311D"/>
    <w:rsid w:val="00063A6F"/>
    <w:rsid w:val="00064ADD"/>
    <w:rsid w:val="0006522B"/>
    <w:rsid w:val="00065C3B"/>
    <w:rsid w:val="00066298"/>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263"/>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170"/>
    <w:rsid w:val="000B259E"/>
    <w:rsid w:val="000B351F"/>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08BA"/>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6B94"/>
    <w:rsid w:val="000E7612"/>
    <w:rsid w:val="000E793B"/>
    <w:rsid w:val="000E79BD"/>
    <w:rsid w:val="000F008F"/>
    <w:rsid w:val="000F109E"/>
    <w:rsid w:val="000F1B73"/>
    <w:rsid w:val="000F2F8C"/>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0F2C"/>
    <w:rsid w:val="00121894"/>
    <w:rsid w:val="00121E7C"/>
    <w:rsid w:val="001242C4"/>
    <w:rsid w:val="00124461"/>
    <w:rsid w:val="001276C9"/>
    <w:rsid w:val="00127A0F"/>
    <w:rsid w:val="00130202"/>
    <w:rsid w:val="00130331"/>
    <w:rsid w:val="001305C6"/>
    <w:rsid w:val="00131E9C"/>
    <w:rsid w:val="00132FA8"/>
    <w:rsid w:val="001335F6"/>
    <w:rsid w:val="00133A5A"/>
    <w:rsid w:val="00133A7E"/>
    <w:rsid w:val="00133CE4"/>
    <w:rsid w:val="00134D6E"/>
    <w:rsid w:val="00134DC5"/>
    <w:rsid w:val="001355F9"/>
    <w:rsid w:val="00135840"/>
    <w:rsid w:val="001369CB"/>
    <w:rsid w:val="001377BA"/>
    <w:rsid w:val="00137A5C"/>
    <w:rsid w:val="00137D13"/>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22C"/>
    <w:rsid w:val="00161428"/>
    <w:rsid w:val="00161E1A"/>
    <w:rsid w:val="00161FE4"/>
    <w:rsid w:val="001635B8"/>
    <w:rsid w:val="00164318"/>
    <w:rsid w:val="00164BBC"/>
    <w:rsid w:val="0016519F"/>
    <w:rsid w:val="001669C1"/>
    <w:rsid w:val="001679A6"/>
    <w:rsid w:val="001724D7"/>
    <w:rsid w:val="00172BD7"/>
    <w:rsid w:val="00172E74"/>
    <w:rsid w:val="001732FB"/>
    <w:rsid w:val="00174F7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2C73"/>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380"/>
    <w:rsid w:val="001F57F9"/>
    <w:rsid w:val="001F5FDE"/>
    <w:rsid w:val="001F5FE9"/>
    <w:rsid w:val="001F6578"/>
    <w:rsid w:val="001F6EE9"/>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68DD"/>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5A2"/>
    <w:rsid w:val="00251E84"/>
    <w:rsid w:val="00252C9C"/>
    <w:rsid w:val="002542AE"/>
    <w:rsid w:val="0025450F"/>
    <w:rsid w:val="00254800"/>
    <w:rsid w:val="00254A36"/>
    <w:rsid w:val="002559B9"/>
    <w:rsid w:val="00257773"/>
    <w:rsid w:val="00260569"/>
    <w:rsid w:val="00260C4B"/>
    <w:rsid w:val="00260E64"/>
    <w:rsid w:val="00261272"/>
    <w:rsid w:val="0026158D"/>
    <w:rsid w:val="00263035"/>
    <w:rsid w:val="00263094"/>
    <w:rsid w:val="00263D72"/>
    <w:rsid w:val="00263E28"/>
    <w:rsid w:val="0026423F"/>
    <w:rsid w:val="0026426F"/>
    <w:rsid w:val="0026557B"/>
    <w:rsid w:val="002657B1"/>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0E8"/>
    <w:rsid w:val="002C27EB"/>
    <w:rsid w:val="002C2AAB"/>
    <w:rsid w:val="002C341E"/>
    <w:rsid w:val="002C3CAA"/>
    <w:rsid w:val="002C4DBF"/>
    <w:rsid w:val="002C5D07"/>
    <w:rsid w:val="002C5E2E"/>
    <w:rsid w:val="002C6CF7"/>
    <w:rsid w:val="002C6F44"/>
    <w:rsid w:val="002C7037"/>
    <w:rsid w:val="002C766D"/>
    <w:rsid w:val="002D02FE"/>
    <w:rsid w:val="002D1AAA"/>
    <w:rsid w:val="002D20E8"/>
    <w:rsid w:val="002D236D"/>
    <w:rsid w:val="002D3C61"/>
    <w:rsid w:val="002D4250"/>
    <w:rsid w:val="002D4575"/>
    <w:rsid w:val="002D5CF0"/>
    <w:rsid w:val="002D601F"/>
    <w:rsid w:val="002D6038"/>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280D"/>
    <w:rsid w:val="003436A5"/>
    <w:rsid w:val="00343B7A"/>
    <w:rsid w:val="00344F61"/>
    <w:rsid w:val="00345909"/>
    <w:rsid w:val="003468B8"/>
    <w:rsid w:val="00346FA5"/>
    <w:rsid w:val="00347499"/>
    <w:rsid w:val="0034777A"/>
    <w:rsid w:val="00350018"/>
    <w:rsid w:val="00350070"/>
    <w:rsid w:val="003500D1"/>
    <w:rsid w:val="003502FE"/>
    <w:rsid w:val="00350C85"/>
    <w:rsid w:val="00352DB8"/>
    <w:rsid w:val="00352DF0"/>
    <w:rsid w:val="003535EB"/>
    <w:rsid w:val="00353890"/>
    <w:rsid w:val="00355533"/>
    <w:rsid w:val="0035555B"/>
    <w:rsid w:val="003561EA"/>
    <w:rsid w:val="00356E52"/>
    <w:rsid w:val="003572A0"/>
    <w:rsid w:val="003579C1"/>
    <w:rsid w:val="00357A33"/>
    <w:rsid w:val="00357AA2"/>
    <w:rsid w:val="00357D48"/>
    <w:rsid w:val="00357E1B"/>
    <w:rsid w:val="003611C8"/>
    <w:rsid w:val="00361308"/>
    <w:rsid w:val="00362238"/>
    <w:rsid w:val="0036230B"/>
    <w:rsid w:val="00363298"/>
    <w:rsid w:val="00363335"/>
    <w:rsid w:val="00363627"/>
    <w:rsid w:val="00363E98"/>
    <w:rsid w:val="00364E7A"/>
    <w:rsid w:val="003650C5"/>
    <w:rsid w:val="00365FCC"/>
    <w:rsid w:val="003660D2"/>
    <w:rsid w:val="003675B2"/>
    <w:rsid w:val="00370ECD"/>
    <w:rsid w:val="003711C4"/>
    <w:rsid w:val="0037177E"/>
    <w:rsid w:val="003717D2"/>
    <w:rsid w:val="00372C2B"/>
    <w:rsid w:val="00372C67"/>
    <w:rsid w:val="00372FAD"/>
    <w:rsid w:val="0037329F"/>
    <w:rsid w:val="003738CD"/>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1899"/>
    <w:rsid w:val="003A2316"/>
    <w:rsid w:val="003A2435"/>
    <w:rsid w:val="003A2BE0"/>
    <w:rsid w:val="003A377C"/>
    <w:rsid w:val="003A5049"/>
    <w:rsid w:val="003A5533"/>
    <w:rsid w:val="003A57F0"/>
    <w:rsid w:val="003A5C4A"/>
    <w:rsid w:val="003A62A4"/>
    <w:rsid w:val="003A645E"/>
    <w:rsid w:val="003A7A32"/>
    <w:rsid w:val="003A7FC7"/>
    <w:rsid w:val="003B0220"/>
    <w:rsid w:val="003B0939"/>
    <w:rsid w:val="003B0D6E"/>
    <w:rsid w:val="003B1E03"/>
    <w:rsid w:val="003B1FC0"/>
    <w:rsid w:val="003B3690"/>
    <w:rsid w:val="003B3A13"/>
    <w:rsid w:val="003B403B"/>
    <w:rsid w:val="003B4A74"/>
    <w:rsid w:val="003B585C"/>
    <w:rsid w:val="003B5AE9"/>
    <w:rsid w:val="003B60D5"/>
    <w:rsid w:val="003B6791"/>
    <w:rsid w:val="003B681E"/>
    <w:rsid w:val="003B7086"/>
    <w:rsid w:val="003B76C7"/>
    <w:rsid w:val="003B7D9D"/>
    <w:rsid w:val="003B7EC8"/>
    <w:rsid w:val="003C11FC"/>
    <w:rsid w:val="003C1322"/>
    <w:rsid w:val="003C14BE"/>
    <w:rsid w:val="003C1503"/>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832"/>
    <w:rsid w:val="003D0940"/>
    <w:rsid w:val="003D14E9"/>
    <w:rsid w:val="003D160A"/>
    <w:rsid w:val="003D1BB7"/>
    <w:rsid w:val="003D1CF4"/>
    <w:rsid w:val="003D1FE3"/>
    <w:rsid w:val="003D36E8"/>
    <w:rsid w:val="003D39F7"/>
    <w:rsid w:val="003D4374"/>
    <w:rsid w:val="003D56A5"/>
    <w:rsid w:val="003D7720"/>
    <w:rsid w:val="003D7F8E"/>
    <w:rsid w:val="003E01D5"/>
    <w:rsid w:val="003E029A"/>
    <w:rsid w:val="003E0544"/>
    <w:rsid w:val="003E093F"/>
    <w:rsid w:val="003E1421"/>
    <w:rsid w:val="003E1BE2"/>
    <w:rsid w:val="003E246C"/>
    <w:rsid w:val="003E2931"/>
    <w:rsid w:val="003E316E"/>
    <w:rsid w:val="003E3996"/>
    <w:rsid w:val="003E3B26"/>
    <w:rsid w:val="003E3FD0"/>
    <w:rsid w:val="003E4184"/>
    <w:rsid w:val="003E4701"/>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E4C"/>
    <w:rsid w:val="004021AA"/>
    <w:rsid w:val="004026C5"/>
    <w:rsid w:val="00402941"/>
    <w:rsid w:val="00402AD9"/>
    <w:rsid w:val="00403109"/>
    <w:rsid w:val="004055C1"/>
    <w:rsid w:val="00405996"/>
    <w:rsid w:val="00405CCB"/>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574"/>
    <w:rsid w:val="00451DB7"/>
    <w:rsid w:val="00452896"/>
    <w:rsid w:val="004538CA"/>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2B0"/>
    <w:rsid w:val="00466714"/>
    <w:rsid w:val="00466BE6"/>
    <w:rsid w:val="004672FC"/>
    <w:rsid w:val="004677C6"/>
    <w:rsid w:val="00467B47"/>
    <w:rsid w:val="0047117B"/>
    <w:rsid w:val="00471867"/>
    <w:rsid w:val="004722BC"/>
    <w:rsid w:val="00472963"/>
    <w:rsid w:val="00472E68"/>
    <w:rsid w:val="00473CF5"/>
    <w:rsid w:val="004749BD"/>
    <w:rsid w:val="00475591"/>
    <w:rsid w:val="0047619C"/>
    <w:rsid w:val="00476579"/>
    <w:rsid w:val="00476A47"/>
    <w:rsid w:val="00476B49"/>
    <w:rsid w:val="00480162"/>
    <w:rsid w:val="004813B3"/>
    <w:rsid w:val="00483944"/>
    <w:rsid w:val="00483E65"/>
    <w:rsid w:val="0048419C"/>
    <w:rsid w:val="00484FED"/>
    <w:rsid w:val="004859E2"/>
    <w:rsid w:val="004863E1"/>
    <w:rsid w:val="00486B55"/>
    <w:rsid w:val="004874EC"/>
    <w:rsid w:val="0049189D"/>
    <w:rsid w:val="0049223B"/>
    <w:rsid w:val="004929E4"/>
    <w:rsid w:val="00493AF9"/>
    <w:rsid w:val="00493DAD"/>
    <w:rsid w:val="00495E41"/>
    <w:rsid w:val="00496E18"/>
    <w:rsid w:val="004974D8"/>
    <w:rsid w:val="00497B26"/>
    <w:rsid w:val="004A0D91"/>
    <w:rsid w:val="004A1734"/>
    <w:rsid w:val="004A1C5D"/>
    <w:rsid w:val="004A1CC7"/>
    <w:rsid w:val="004A3051"/>
    <w:rsid w:val="004A3507"/>
    <w:rsid w:val="004A5D54"/>
    <w:rsid w:val="004A698A"/>
    <w:rsid w:val="004A712A"/>
    <w:rsid w:val="004A7722"/>
    <w:rsid w:val="004B15B3"/>
    <w:rsid w:val="004B2363"/>
    <w:rsid w:val="004B28E1"/>
    <w:rsid w:val="004B29B7"/>
    <w:rsid w:val="004B2F56"/>
    <w:rsid w:val="004B383E"/>
    <w:rsid w:val="004B4580"/>
    <w:rsid w:val="004B5522"/>
    <w:rsid w:val="004B61C2"/>
    <w:rsid w:val="004B6D52"/>
    <w:rsid w:val="004B7B69"/>
    <w:rsid w:val="004B7C9F"/>
    <w:rsid w:val="004C090C"/>
    <w:rsid w:val="004C0BDF"/>
    <w:rsid w:val="004C17D2"/>
    <w:rsid w:val="004C1D9B"/>
    <w:rsid w:val="004C217A"/>
    <w:rsid w:val="004C35CD"/>
    <w:rsid w:val="004C3803"/>
    <w:rsid w:val="004C4CF8"/>
    <w:rsid w:val="004C5CF3"/>
    <w:rsid w:val="004C679B"/>
    <w:rsid w:val="004C77DB"/>
    <w:rsid w:val="004C7C9D"/>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0B15"/>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0F8"/>
    <w:rsid w:val="00512292"/>
    <w:rsid w:val="0051283A"/>
    <w:rsid w:val="00512D1F"/>
    <w:rsid w:val="0051341E"/>
    <w:rsid w:val="00513C9C"/>
    <w:rsid w:val="00514B2A"/>
    <w:rsid w:val="0051520A"/>
    <w:rsid w:val="005162B1"/>
    <w:rsid w:val="005167C7"/>
    <w:rsid w:val="00516DDC"/>
    <w:rsid w:val="005170F3"/>
    <w:rsid w:val="00520BDB"/>
    <w:rsid w:val="00520CFB"/>
    <w:rsid w:val="00521483"/>
    <w:rsid w:val="005215E3"/>
    <w:rsid w:val="005216EB"/>
    <w:rsid w:val="005230A8"/>
    <w:rsid w:val="00523487"/>
    <w:rsid w:val="00523563"/>
    <w:rsid w:val="005236FD"/>
    <w:rsid w:val="00524982"/>
    <w:rsid w:val="00524995"/>
    <w:rsid w:val="00524DDF"/>
    <w:rsid w:val="00524EC6"/>
    <w:rsid w:val="00524EFA"/>
    <w:rsid w:val="005250B5"/>
    <w:rsid w:val="0052546C"/>
    <w:rsid w:val="00525BD2"/>
    <w:rsid w:val="00530C17"/>
    <w:rsid w:val="00530DA1"/>
    <w:rsid w:val="00530F97"/>
    <w:rsid w:val="0053262C"/>
    <w:rsid w:val="0053328D"/>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5C"/>
    <w:rsid w:val="00540468"/>
    <w:rsid w:val="00540974"/>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4755"/>
    <w:rsid w:val="00556113"/>
    <w:rsid w:val="0055623A"/>
    <w:rsid w:val="005563D9"/>
    <w:rsid w:val="00557E3D"/>
    <w:rsid w:val="00560961"/>
    <w:rsid w:val="00560A40"/>
    <w:rsid w:val="00560DD4"/>
    <w:rsid w:val="00561D7A"/>
    <w:rsid w:val="00562D49"/>
    <w:rsid w:val="00562EB1"/>
    <w:rsid w:val="00563192"/>
    <w:rsid w:val="0056331A"/>
    <w:rsid w:val="005639B0"/>
    <w:rsid w:val="00563C62"/>
    <w:rsid w:val="00564FB7"/>
    <w:rsid w:val="00565307"/>
    <w:rsid w:val="0056625A"/>
    <w:rsid w:val="00567040"/>
    <w:rsid w:val="0056704C"/>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2BE"/>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57C"/>
    <w:rsid w:val="005B7764"/>
    <w:rsid w:val="005B7CC0"/>
    <w:rsid w:val="005C1C00"/>
    <w:rsid w:val="005C41F2"/>
    <w:rsid w:val="005C4C12"/>
    <w:rsid w:val="005C6159"/>
    <w:rsid w:val="005D00A5"/>
    <w:rsid w:val="005D00D6"/>
    <w:rsid w:val="005D07B2"/>
    <w:rsid w:val="005D0D93"/>
    <w:rsid w:val="005D1A14"/>
    <w:rsid w:val="005D26B6"/>
    <w:rsid w:val="005D26DF"/>
    <w:rsid w:val="005D2BC6"/>
    <w:rsid w:val="005D2EDB"/>
    <w:rsid w:val="005D3374"/>
    <w:rsid w:val="005D3674"/>
    <w:rsid w:val="005D3BEC"/>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C9C"/>
    <w:rsid w:val="005E6D42"/>
    <w:rsid w:val="005E76FB"/>
    <w:rsid w:val="005E79C4"/>
    <w:rsid w:val="005F035D"/>
    <w:rsid w:val="005F1793"/>
    <w:rsid w:val="005F1B96"/>
    <w:rsid w:val="005F1DBB"/>
    <w:rsid w:val="005F1F95"/>
    <w:rsid w:val="005F35FC"/>
    <w:rsid w:val="005F425D"/>
    <w:rsid w:val="005F45ED"/>
    <w:rsid w:val="005F53F2"/>
    <w:rsid w:val="005F6B8D"/>
    <w:rsid w:val="005F7C1D"/>
    <w:rsid w:val="00600DD3"/>
    <w:rsid w:val="006038F8"/>
    <w:rsid w:val="0060505A"/>
    <w:rsid w:val="0060526C"/>
    <w:rsid w:val="00606328"/>
    <w:rsid w:val="0060652B"/>
    <w:rsid w:val="00606A0F"/>
    <w:rsid w:val="00606ACC"/>
    <w:rsid w:val="00606B84"/>
    <w:rsid w:val="0060715C"/>
    <w:rsid w:val="00611A76"/>
    <w:rsid w:val="00611FBB"/>
    <w:rsid w:val="006124A7"/>
    <w:rsid w:val="00614934"/>
    <w:rsid w:val="0061522B"/>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3C9"/>
    <w:rsid w:val="00630BF1"/>
    <w:rsid w:val="00630CC3"/>
    <w:rsid w:val="00630FDC"/>
    <w:rsid w:val="0063101C"/>
    <w:rsid w:val="00631075"/>
    <w:rsid w:val="00631658"/>
    <w:rsid w:val="00631744"/>
    <w:rsid w:val="00633389"/>
    <w:rsid w:val="00633E1E"/>
    <w:rsid w:val="00634DC9"/>
    <w:rsid w:val="006352A8"/>
    <w:rsid w:val="00635D52"/>
    <w:rsid w:val="00636639"/>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15E"/>
    <w:rsid w:val="006657A3"/>
    <w:rsid w:val="006657EE"/>
    <w:rsid w:val="0066643D"/>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94B"/>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78"/>
    <w:rsid w:val="006E0F22"/>
    <w:rsid w:val="006E2003"/>
    <w:rsid w:val="006E2E11"/>
    <w:rsid w:val="006E35A0"/>
    <w:rsid w:val="006E35C3"/>
    <w:rsid w:val="006E4308"/>
    <w:rsid w:val="006E4901"/>
    <w:rsid w:val="006E49D7"/>
    <w:rsid w:val="006E732A"/>
    <w:rsid w:val="006E73AC"/>
    <w:rsid w:val="006E7900"/>
    <w:rsid w:val="006E7947"/>
    <w:rsid w:val="006E7F44"/>
    <w:rsid w:val="006F012B"/>
    <w:rsid w:val="006F0B1A"/>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54D"/>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1F36"/>
    <w:rsid w:val="007224D2"/>
    <w:rsid w:val="00722540"/>
    <w:rsid w:val="00722665"/>
    <w:rsid w:val="00723462"/>
    <w:rsid w:val="007248F1"/>
    <w:rsid w:val="00724AAF"/>
    <w:rsid w:val="0072568C"/>
    <w:rsid w:val="007257EC"/>
    <w:rsid w:val="00725ED3"/>
    <w:rsid w:val="007268F5"/>
    <w:rsid w:val="00731BD1"/>
    <w:rsid w:val="00731D26"/>
    <w:rsid w:val="007320E8"/>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4C"/>
    <w:rsid w:val="00750AED"/>
    <w:rsid w:val="0075102E"/>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BA3"/>
    <w:rsid w:val="00757D6C"/>
    <w:rsid w:val="007602A3"/>
    <w:rsid w:val="00760462"/>
    <w:rsid w:val="007607B8"/>
    <w:rsid w:val="00760CCC"/>
    <w:rsid w:val="00760E9B"/>
    <w:rsid w:val="0076368E"/>
    <w:rsid w:val="0076384C"/>
    <w:rsid w:val="00763CCC"/>
    <w:rsid w:val="00763EF7"/>
    <w:rsid w:val="00764040"/>
    <w:rsid w:val="00764AAD"/>
    <w:rsid w:val="00765476"/>
    <w:rsid w:val="0076666C"/>
    <w:rsid w:val="00767670"/>
    <w:rsid w:val="0076785A"/>
    <w:rsid w:val="007678FA"/>
    <w:rsid w:val="00767AD3"/>
    <w:rsid w:val="00767B04"/>
    <w:rsid w:val="007706D9"/>
    <w:rsid w:val="007710F6"/>
    <w:rsid w:val="00771A7D"/>
    <w:rsid w:val="00771A92"/>
    <w:rsid w:val="00771C0F"/>
    <w:rsid w:val="00771DCB"/>
    <w:rsid w:val="00772280"/>
    <w:rsid w:val="00772488"/>
    <w:rsid w:val="00772F69"/>
    <w:rsid w:val="00773485"/>
    <w:rsid w:val="0077364F"/>
    <w:rsid w:val="0077396A"/>
    <w:rsid w:val="00774C67"/>
    <w:rsid w:val="0077504D"/>
    <w:rsid w:val="007760A5"/>
    <w:rsid w:val="00776E6C"/>
    <w:rsid w:val="007776BB"/>
    <w:rsid w:val="007811AE"/>
    <w:rsid w:val="00781235"/>
    <w:rsid w:val="007813EB"/>
    <w:rsid w:val="00781472"/>
    <w:rsid w:val="00781688"/>
    <w:rsid w:val="00782D3C"/>
    <w:rsid w:val="0078387F"/>
    <w:rsid w:val="007839E7"/>
    <w:rsid w:val="007843EC"/>
    <w:rsid w:val="00784B86"/>
    <w:rsid w:val="00784CB7"/>
    <w:rsid w:val="00784DE6"/>
    <w:rsid w:val="00785511"/>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1919"/>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4C08"/>
    <w:rsid w:val="007B6097"/>
    <w:rsid w:val="007B6811"/>
    <w:rsid w:val="007B6E43"/>
    <w:rsid w:val="007B76BA"/>
    <w:rsid w:val="007C009B"/>
    <w:rsid w:val="007C081F"/>
    <w:rsid w:val="007C0837"/>
    <w:rsid w:val="007C0D38"/>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490A"/>
    <w:rsid w:val="007D619F"/>
    <w:rsid w:val="007D716A"/>
    <w:rsid w:val="007D7707"/>
    <w:rsid w:val="007E0DD7"/>
    <w:rsid w:val="007E0E5F"/>
    <w:rsid w:val="007E0EA0"/>
    <w:rsid w:val="007E0EB8"/>
    <w:rsid w:val="007E15A7"/>
    <w:rsid w:val="007E1A5C"/>
    <w:rsid w:val="007E238F"/>
    <w:rsid w:val="007E3AEE"/>
    <w:rsid w:val="007E46FE"/>
    <w:rsid w:val="007E4A52"/>
    <w:rsid w:val="007E5A26"/>
    <w:rsid w:val="007E5A8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0687"/>
    <w:rsid w:val="00811D16"/>
    <w:rsid w:val="008128C9"/>
    <w:rsid w:val="00812A9A"/>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15B"/>
    <w:rsid w:val="00831C52"/>
    <w:rsid w:val="00831DC3"/>
    <w:rsid w:val="008326D8"/>
    <w:rsid w:val="00832709"/>
    <w:rsid w:val="0083296C"/>
    <w:rsid w:val="008330F1"/>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6598"/>
    <w:rsid w:val="00847EB9"/>
    <w:rsid w:val="008504E0"/>
    <w:rsid w:val="00850570"/>
    <w:rsid w:val="00850857"/>
    <w:rsid w:val="00850E64"/>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23E"/>
    <w:rsid w:val="0086059D"/>
    <w:rsid w:val="00860B3B"/>
    <w:rsid w:val="00861BEB"/>
    <w:rsid w:val="00862230"/>
    <w:rsid w:val="008626E5"/>
    <w:rsid w:val="008628CD"/>
    <w:rsid w:val="008628EC"/>
    <w:rsid w:val="00862B55"/>
    <w:rsid w:val="008631A3"/>
    <w:rsid w:val="0086396C"/>
    <w:rsid w:val="00866029"/>
    <w:rsid w:val="00867987"/>
    <w:rsid w:val="008702CB"/>
    <w:rsid w:val="0087155D"/>
    <w:rsid w:val="00871E55"/>
    <w:rsid w:val="0087341E"/>
    <w:rsid w:val="0087360C"/>
    <w:rsid w:val="00873E83"/>
    <w:rsid w:val="00873FE9"/>
    <w:rsid w:val="008743F2"/>
    <w:rsid w:val="008755A9"/>
    <w:rsid w:val="008769B4"/>
    <w:rsid w:val="008777E0"/>
    <w:rsid w:val="00877F78"/>
    <w:rsid w:val="0088001E"/>
    <w:rsid w:val="00880500"/>
    <w:rsid w:val="008809FF"/>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986"/>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6E32"/>
    <w:rsid w:val="008A73D0"/>
    <w:rsid w:val="008A7905"/>
    <w:rsid w:val="008A7EAD"/>
    <w:rsid w:val="008B12AF"/>
    <w:rsid w:val="008B1605"/>
    <w:rsid w:val="008B1B4F"/>
    <w:rsid w:val="008B3943"/>
    <w:rsid w:val="008B4DB1"/>
    <w:rsid w:val="008B4FDA"/>
    <w:rsid w:val="008B5E5B"/>
    <w:rsid w:val="008B73CD"/>
    <w:rsid w:val="008C0E12"/>
    <w:rsid w:val="008C17DA"/>
    <w:rsid w:val="008C2FAF"/>
    <w:rsid w:val="008C343E"/>
    <w:rsid w:val="008C353D"/>
    <w:rsid w:val="008C417C"/>
    <w:rsid w:val="008C5FC1"/>
    <w:rsid w:val="008C6486"/>
    <w:rsid w:val="008C6A78"/>
    <w:rsid w:val="008C6C20"/>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6DC"/>
    <w:rsid w:val="00926519"/>
    <w:rsid w:val="00926875"/>
    <w:rsid w:val="00931A1F"/>
    <w:rsid w:val="009334DB"/>
    <w:rsid w:val="009335A0"/>
    <w:rsid w:val="009343AA"/>
    <w:rsid w:val="0093460D"/>
    <w:rsid w:val="00934B33"/>
    <w:rsid w:val="00935003"/>
    <w:rsid w:val="009354D8"/>
    <w:rsid w:val="00935D8E"/>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6DAE"/>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ACF"/>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9BC"/>
    <w:rsid w:val="00984BDB"/>
    <w:rsid w:val="00984EFD"/>
    <w:rsid w:val="00984F53"/>
    <w:rsid w:val="00985291"/>
    <w:rsid w:val="00987E76"/>
    <w:rsid w:val="00990375"/>
    <w:rsid w:val="00990561"/>
    <w:rsid w:val="00990C42"/>
    <w:rsid w:val="009911F4"/>
    <w:rsid w:val="00992636"/>
    <w:rsid w:val="00993191"/>
    <w:rsid w:val="00993392"/>
    <w:rsid w:val="00993A7E"/>
    <w:rsid w:val="00993B84"/>
    <w:rsid w:val="00994A77"/>
    <w:rsid w:val="00995045"/>
    <w:rsid w:val="00996C19"/>
    <w:rsid w:val="00997050"/>
    <w:rsid w:val="00997686"/>
    <w:rsid w:val="009A017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507A"/>
    <w:rsid w:val="009C5F54"/>
    <w:rsid w:val="009C6103"/>
    <w:rsid w:val="009C7DD3"/>
    <w:rsid w:val="009D03A4"/>
    <w:rsid w:val="009D158E"/>
    <w:rsid w:val="009D2415"/>
    <w:rsid w:val="009D2800"/>
    <w:rsid w:val="009D352B"/>
    <w:rsid w:val="009D3747"/>
    <w:rsid w:val="009D3BBE"/>
    <w:rsid w:val="009D47AF"/>
    <w:rsid w:val="009D64FE"/>
    <w:rsid w:val="009D6D1A"/>
    <w:rsid w:val="009D78BC"/>
    <w:rsid w:val="009D7DFD"/>
    <w:rsid w:val="009E1525"/>
    <w:rsid w:val="009E19C7"/>
    <w:rsid w:val="009E1FBC"/>
    <w:rsid w:val="009E2385"/>
    <w:rsid w:val="009E2620"/>
    <w:rsid w:val="009E27FC"/>
    <w:rsid w:val="009E35C5"/>
    <w:rsid w:val="009E38B9"/>
    <w:rsid w:val="009E3A4E"/>
    <w:rsid w:val="009E41F8"/>
    <w:rsid w:val="009E45F3"/>
    <w:rsid w:val="009E4A0F"/>
    <w:rsid w:val="009E7100"/>
    <w:rsid w:val="009E795B"/>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3A8D"/>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F47"/>
    <w:rsid w:val="00A27FAF"/>
    <w:rsid w:val="00A3062D"/>
    <w:rsid w:val="00A30B3F"/>
    <w:rsid w:val="00A31A12"/>
    <w:rsid w:val="00A31F51"/>
    <w:rsid w:val="00A3284C"/>
    <w:rsid w:val="00A336BB"/>
    <w:rsid w:val="00A33AC0"/>
    <w:rsid w:val="00A34587"/>
    <w:rsid w:val="00A3468D"/>
    <w:rsid w:val="00A3587B"/>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038"/>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EF5"/>
    <w:rsid w:val="00A61F96"/>
    <w:rsid w:val="00A63118"/>
    <w:rsid w:val="00A63445"/>
    <w:rsid w:val="00A63EB8"/>
    <w:rsid w:val="00A64339"/>
    <w:rsid w:val="00A65307"/>
    <w:rsid w:val="00A65C38"/>
    <w:rsid w:val="00A660E4"/>
    <w:rsid w:val="00A66431"/>
    <w:rsid w:val="00A66B94"/>
    <w:rsid w:val="00A671E1"/>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6DA6"/>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5BD"/>
    <w:rsid w:val="00AB2618"/>
    <w:rsid w:val="00AB2648"/>
    <w:rsid w:val="00AB3FFE"/>
    <w:rsid w:val="00AB5AF2"/>
    <w:rsid w:val="00AB5D5B"/>
    <w:rsid w:val="00AB5E50"/>
    <w:rsid w:val="00AB64C0"/>
    <w:rsid w:val="00AB6596"/>
    <w:rsid w:val="00AB6CAA"/>
    <w:rsid w:val="00AB77E2"/>
    <w:rsid w:val="00AB7D2E"/>
    <w:rsid w:val="00AC082E"/>
    <w:rsid w:val="00AC0E0C"/>
    <w:rsid w:val="00AC16CF"/>
    <w:rsid w:val="00AC3F2F"/>
    <w:rsid w:val="00AC45C7"/>
    <w:rsid w:val="00AC4EAF"/>
    <w:rsid w:val="00AC5807"/>
    <w:rsid w:val="00AC6276"/>
    <w:rsid w:val="00AC743C"/>
    <w:rsid w:val="00AC7A2E"/>
    <w:rsid w:val="00AC7D8B"/>
    <w:rsid w:val="00AD00C9"/>
    <w:rsid w:val="00AD0AB3"/>
    <w:rsid w:val="00AD0BEB"/>
    <w:rsid w:val="00AD1BFE"/>
    <w:rsid w:val="00AD2FAF"/>
    <w:rsid w:val="00AD305B"/>
    <w:rsid w:val="00AD34C9"/>
    <w:rsid w:val="00AD43FC"/>
    <w:rsid w:val="00AD522C"/>
    <w:rsid w:val="00AD62D3"/>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294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6944"/>
    <w:rsid w:val="00B07942"/>
    <w:rsid w:val="00B07E76"/>
    <w:rsid w:val="00B07F6F"/>
    <w:rsid w:val="00B11297"/>
    <w:rsid w:val="00B113BC"/>
    <w:rsid w:val="00B11B38"/>
    <w:rsid w:val="00B12288"/>
    <w:rsid w:val="00B12330"/>
    <w:rsid w:val="00B12C72"/>
    <w:rsid w:val="00B12D63"/>
    <w:rsid w:val="00B13D25"/>
    <w:rsid w:val="00B1537B"/>
    <w:rsid w:val="00B15AD9"/>
    <w:rsid w:val="00B1695D"/>
    <w:rsid w:val="00B169A3"/>
    <w:rsid w:val="00B16E83"/>
    <w:rsid w:val="00B170AD"/>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91C"/>
    <w:rsid w:val="00B32124"/>
    <w:rsid w:val="00B3238E"/>
    <w:rsid w:val="00B323FD"/>
    <w:rsid w:val="00B32C46"/>
    <w:rsid w:val="00B333DF"/>
    <w:rsid w:val="00B36E56"/>
    <w:rsid w:val="00B37250"/>
    <w:rsid w:val="00B40121"/>
    <w:rsid w:val="00B40233"/>
    <w:rsid w:val="00B413A8"/>
    <w:rsid w:val="00B41F16"/>
    <w:rsid w:val="00B425F0"/>
    <w:rsid w:val="00B4364F"/>
    <w:rsid w:val="00B44A67"/>
    <w:rsid w:val="00B44DC4"/>
    <w:rsid w:val="00B46279"/>
    <w:rsid w:val="00B46AA0"/>
    <w:rsid w:val="00B4794D"/>
    <w:rsid w:val="00B500BC"/>
    <w:rsid w:val="00B50F8D"/>
    <w:rsid w:val="00B514E8"/>
    <w:rsid w:val="00B51D9F"/>
    <w:rsid w:val="00B52166"/>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3165"/>
    <w:rsid w:val="00B63779"/>
    <w:rsid w:val="00B64118"/>
    <w:rsid w:val="00B647C2"/>
    <w:rsid w:val="00B64BF8"/>
    <w:rsid w:val="00B64DED"/>
    <w:rsid w:val="00B66C0B"/>
    <w:rsid w:val="00B67CCD"/>
    <w:rsid w:val="00B71D73"/>
    <w:rsid w:val="00B73AB8"/>
    <w:rsid w:val="00B73DE0"/>
    <w:rsid w:val="00B744F6"/>
    <w:rsid w:val="00B7487D"/>
    <w:rsid w:val="00B75158"/>
    <w:rsid w:val="00B7535E"/>
    <w:rsid w:val="00B75687"/>
    <w:rsid w:val="00B7771E"/>
    <w:rsid w:val="00B81AD3"/>
    <w:rsid w:val="00B834EF"/>
    <w:rsid w:val="00B83C84"/>
    <w:rsid w:val="00B84F37"/>
    <w:rsid w:val="00B850E0"/>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1F44"/>
    <w:rsid w:val="00BB3575"/>
    <w:rsid w:val="00BB4ADD"/>
    <w:rsid w:val="00BB500A"/>
    <w:rsid w:val="00BB52F9"/>
    <w:rsid w:val="00BB5B35"/>
    <w:rsid w:val="00BB5B81"/>
    <w:rsid w:val="00BB5D3F"/>
    <w:rsid w:val="00BB5F0B"/>
    <w:rsid w:val="00BB682B"/>
    <w:rsid w:val="00BB6A3B"/>
    <w:rsid w:val="00BB6EAD"/>
    <w:rsid w:val="00BB7FFA"/>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CB6"/>
    <w:rsid w:val="00BD5F94"/>
    <w:rsid w:val="00BD6BF7"/>
    <w:rsid w:val="00BD72E6"/>
    <w:rsid w:val="00BE01AE"/>
    <w:rsid w:val="00BE198C"/>
    <w:rsid w:val="00BE2518"/>
    <w:rsid w:val="00BE3F61"/>
    <w:rsid w:val="00BE439E"/>
    <w:rsid w:val="00BE45B6"/>
    <w:rsid w:val="00BE5451"/>
    <w:rsid w:val="00BE54A9"/>
    <w:rsid w:val="00BE557F"/>
    <w:rsid w:val="00BE5700"/>
    <w:rsid w:val="00BE6363"/>
    <w:rsid w:val="00BE6F5D"/>
    <w:rsid w:val="00BE721D"/>
    <w:rsid w:val="00BE7276"/>
    <w:rsid w:val="00BE77AC"/>
    <w:rsid w:val="00BE7FE1"/>
    <w:rsid w:val="00BF0913"/>
    <w:rsid w:val="00BF35FD"/>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5812"/>
    <w:rsid w:val="00C068E3"/>
    <w:rsid w:val="00C105F6"/>
    <w:rsid w:val="00C11929"/>
    <w:rsid w:val="00C122A6"/>
    <w:rsid w:val="00C132F1"/>
    <w:rsid w:val="00C137F2"/>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69A6"/>
    <w:rsid w:val="00C3797F"/>
    <w:rsid w:val="00C4095B"/>
    <w:rsid w:val="00C43213"/>
    <w:rsid w:val="00C4327F"/>
    <w:rsid w:val="00C43524"/>
    <w:rsid w:val="00C435DD"/>
    <w:rsid w:val="00C43894"/>
    <w:rsid w:val="00C4487D"/>
    <w:rsid w:val="00C44BF2"/>
    <w:rsid w:val="00C45620"/>
    <w:rsid w:val="00C464BA"/>
    <w:rsid w:val="00C47611"/>
    <w:rsid w:val="00C4795F"/>
    <w:rsid w:val="00C47D72"/>
    <w:rsid w:val="00C50D71"/>
    <w:rsid w:val="00C51512"/>
    <w:rsid w:val="00C527F9"/>
    <w:rsid w:val="00C52CD8"/>
    <w:rsid w:val="00C53926"/>
    <w:rsid w:val="00C53D1C"/>
    <w:rsid w:val="00C54CEE"/>
    <w:rsid w:val="00C56B87"/>
    <w:rsid w:val="00C56BBA"/>
    <w:rsid w:val="00C57D7E"/>
    <w:rsid w:val="00C6056C"/>
    <w:rsid w:val="00C611EE"/>
    <w:rsid w:val="00C61E15"/>
    <w:rsid w:val="00C62029"/>
    <w:rsid w:val="00C6256F"/>
    <w:rsid w:val="00C6329E"/>
    <w:rsid w:val="00C63E1C"/>
    <w:rsid w:val="00C6467B"/>
    <w:rsid w:val="00C647D8"/>
    <w:rsid w:val="00C648B6"/>
    <w:rsid w:val="00C64BF0"/>
    <w:rsid w:val="00C66474"/>
    <w:rsid w:val="00C66A65"/>
    <w:rsid w:val="00C66BAD"/>
    <w:rsid w:val="00C67E80"/>
    <w:rsid w:val="00C7041F"/>
    <w:rsid w:val="00C706F4"/>
    <w:rsid w:val="00C71E26"/>
    <w:rsid w:val="00C72606"/>
    <w:rsid w:val="00C727E5"/>
    <w:rsid w:val="00C72D0E"/>
    <w:rsid w:val="00C72E21"/>
    <w:rsid w:val="00C73AC8"/>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225"/>
    <w:rsid w:val="00C95B0F"/>
    <w:rsid w:val="00C96127"/>
    <w:rsid w:val="00C96FE4"/>
    <w:rsid w:val="00C978AF"/>
    <w:rsid w:val="00CA0015"/>
    <w:rsid w:val="00CA169D"/>
    <w:rsid w:val="00CA1747"/>
    <w:rsid w:val="00CA1C11"/>
    <w:rsid w:val="00CA2207"/>
    <w:rsid w:val="00CA2D4E"/>
    <w:rsid w:val="00CA30F7"/>
    <w:rsid w:val="00CA4510"/>
    <w:rsid w:val="00CA4AB2"/>
    <w:rsid w:val="00CA4E80"/>
    <w:rsid w:val="00CA5671"/>
    <w:rsid w:val="00CA5B8D"/>
    <w:rsid w:val="00CA5DD1"/>
    <w:rsid w:val="00CA770E"/>
    <w:rsid w:val="00CA7F13"/>
    <w:rsid w:val="00CB0129"/>
    <w:rsid w:val="00CB0901"/>
    <w:rsid w:val="00CB0ADE"/>
    <w:rsid w:val="00CB0F54"/>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C7EAA"/>
    <w:rsid w:val="00CD043A"/>
    <w:rsid w:val="00CD31D5"/>
    <w:rsid w:val="00CD3548"/>
    <w:rsid w:val="00CD4190"/>
    <w:rsid w:val="00CD435C"/>
    <w:rsid w:val="00CD43C8"/>
    <w:rsid w:val="00CD4898"/>
    <w:rsid w:val="00CD7828"/>
    <w:rsid w:val="00CE0D95"/>
    <w:rsid w:val="00CE1F8A"/>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29C"/>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8D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390"/>
    <w:rsid w:val="00D3345B"/>
    <w:rsid w:val="00D33481"/>
    <w:rsid w:val="00D33F62"/>
    <w:rsid w:val="00D359EB"/>
    <w:rsid w:val="00D360AD"/>
    <w:rsid w:val="00D362DB"/>
    <w:rsid w:val="00D36D74"/>
    <w:rsid w:val="00D36D97"/>
    <w:rsid w:val="00D371A7"/>
    <w:rsid w:val="00D37A8C"/>
    <w:rsid w:val="00D411B6"/>
    <w:rsid w:val="00D433D6"/>
    <w:rsid w:val="00D43F89"/>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51E"/>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5D1"/>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2A36"/>
    <w:rsid w:val="00DA3F93"/>
    <w:rsid w:val="00DA41B1"/>
    <w:rsid w:val="00DA5416"/>
    <w:rsid w:val="00DA687B"/>
    <w:rsid w:val="00DA6C97"/>
    <w:rsid w:val="00DB01A7"/>
    <w:rsid w:val="00DB0602"/>
    <w:rsid w:val="00DB10F0"/>
    <w:rsid w:val="00DB17EE"/>
    <w:rsid w:val="00DB26AF"/>
    <w:rsid w:val="00DB2BCC"/>
    <w:rsid w:val="00DB37B1"/>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4CD"/>
    <w:rsid w:val="00DE5B89"/>
    <w:rsid w:val="00DE65EA"/>
    <w:rsid w:val="00DE7B31"/>
    <w:rsid w:val="00DE7F8F"/>
    <w:rsid w:val="00DF11C4"/>
    <w:rsid w:val="00DF1625"/>
    <w:rsid w:val="00DF19A1"/>
    <w:rsid w:val="00DF3873"/>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6B79"/>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28"/>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1F3"/>
    <w:rsid w:val="00E41620"/>
    <w:rsid w:val="00E4239E"/>
    <w:rsid w:val="00E42853"/>
    <w:rsid w:val="00E42FEB"/>
    <w:rsid w:val="00E430BF"/>
    <w:rsid w:val="00E43CEB"/>
    <w:rsid w:val="00E4419D"/>
    <w:rsid w:val="00E449ED"/>
    <w:rsid w:val="00E44C94"/>
    <w:rsid w:val="00E44D86"/>
    <w:rsid w:val="00E45007"/>
    <w:rsid w:val="00E45ACA"/>
    <w:rsid w:val="00E45C7F"/>
    <w:rsid w:val="00E46422"/>
    <w:rsid w:val="00E46DBA"/>
    <w:rsid w:val="00E470B3"/>
    <w:rsid w:val="00E51117"/>
    <w:rsid w:val="00E51EEA"/>
    <w:rsid w:val="00E52F94"/>
    <w:rsid w:val="00E5348C"/>
    <w:rsid w:val="00E538EA"/>
    <w:rsid w:val="00E53C12"/>
    <w:rsid w:val="00E54297"/>
    <w:rsid w:val="00E54B2C"/>
    <w:rsid w:val="00E5510F"/>
    <w:rsid w:val="00E56600"/>
    <w:rsid w:val="00E6008B"/>
    <w:rsid w:val="00E6044F"/>
    <w:rsid w:val="00E60526"/>
    <w:rsid w:val="00E60945"/>
    <w:rsid w:val="00E61E2C"/>
    <w:rsid w:val="00E623D5"/>
    <w:rsid w:val="00E6367A"/>
    <w:rsid w:val="00E63C8D"/>
    <w:rsid w:val="00E64337"/>
    <w:rsid w:val="00E64355"/>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59E6"/>
    <w:rsid w:val="00E765B7"/>
    <w:rsid w:val="00E76F31"/>
    <w:rsid w:val="00E77EEE"/>
    <w:rsid w:val="00E805B6"/>
    <w:rsid w:val="00E81BDB"/>
    <w:rsid w:val="00E81C5F"/>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1E60"/>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6BC4"/>
    <w:rsid w:val="00EC7188"/>
    <w:rsid w:val="00EC759E"/>
    <w:rsid w:val="00EC7897"/>
    <w:rsid w:val="00ED01B4"/>
    <w:rsid w:val="00ED0338"/>
    <w:rsid w:val="00ED0490"/>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23B"/>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83B"/>
    <w:rsid w:val="00EF6DF2"/>
    <w:rsid w:val="00EF7868"/>
    <w:rsid w:val="00F00C96"/>
    <w:rsid w:val="00F01D1E"/>
    <w:rsid w:val="00F01DA7"/>
    <w:rsid w:val="00F02279"/>
    <w:rsid w:val="00F025FC"/>
    <w:rsid w:val="00F02DBC"/>
    <w:rsid w:val="00F03B10"/>
    <w:rsid w:val="00F04FC3"/>
    <w:rsid w:val="00F05954"/>
    <w:rsid w:val="00F05B2A"/>
    <w:rsid w:val="00F06F30"/>
    <w:rsid w:val="00F07C37"/>
    <w:rsid w:val="00F10D9C"/>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8D5"/>
    <w:rsid w:val="00F33408"/>
    <w:rsid w:val="00F339E3"/>
    <w:rsid w:val="00F36E1F"/>
    <w:rsid w:val="00F377C0"/>
    <w:rsid w:val="00F37F2C"/>
    <w:rsid w:val="00F403A5"/>
    <w:rsid w:val="00F406AC"/>
    <w:rsid w:val="00F40D4D"/>
    <w:rsid w:val="00F4140F"/>
    <w:rsid w:val="00F4230F"/>
    <w:rsid w:val="00F42666"/>
    <w:rsid w:val="00F4336E"/>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56997"/>
    <w:rsid w:val="00F56C3F"/>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3C5D"/>
    <w:rsid w:val="00F8462A"/>
    <w:rsid w:val="00F846BD"/>
    <w:rsid w:val="00F85DFC"/>
    <w:rsid w:val="00F85F62"/>
    <w:rsid w:val="00F86162"/>
    <w:rsid w:val="00F8655A"/>
    <w:rsid w:val="00F86ED5"/>
    <w:rsid w:val="00F871C2"/>
    <w:rsid w:val="00F87473"/>
    <w:rsid w:val="00F905CF"/>
    <w:rsid w:val="00F914CF"/>
    <w:rsid w:val="00F930CD"/>
    <w:rsid w:val="00F932ED"/>
    <w:rsid w:val="00F934D2"/>
    <w:rsid w:val="00F93564"/>
    <w:rsid w:val="00F9448B"/>
    <w:rsid w:val="00F94D7E"/>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6E47"/>
    <w:rsid w:val="00FB72F4"/>
    <w:rsid w:val="00FB78E7"/>
    <w:rsid w:val="00FB796B"/>
    <w:rsid w:val="00FC096C"/>
    <w:rsid w:val="00FC0FDC"/>
    <w:rsid w:val="00FC1CE1"/>
    <w:rsid w:val="00FC22F4"/>
    <w:rsid w:val="00FC283C"/>
    <w:rsid w:val="00FC2BFC"/>
    <w:rsid w:val="00FC31D8"/>
    <w:rsid w:val="00FC3AB8"/>
    <w:rsid w:val="00FC3B4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426"/>
    <w:rsid w:val="00FE76B9"/>
    <w:rsid w:val="00FE7898"/>
    <w:rsid w:val="00FF00D2"/>
    <w:rsid w:val="00FF0766"/>
    <w:rsid w:val="00FF0775"/>
    <w:rsid w:val="00FF0FE2"/>
    <w:rsid w:val="00FF1424"/>
    <w:rsid w:val="00FF1D27"/>
    <w:rsid w:val="00FF207E"/>
    <w:rsid w:val="00FF28EE"/>
    <w:rsid w:val="00FF2E56"/>
    <w:rsid w:val="00FF3050"/>
    <w:rsid w:val="00FF331F"/>
    <w:rsid w:val="00FF3D6A"/>
    <w:rsid w:val="00FF3E3D"/>
    <w:rsid w:val="00FF3F8F"/>
    <w:rsid w:val="00FF5E1A"/>
    <w:rsid w:val="00FF6156"/>
    <w:rsid w:val="00FF6934"/>
    <w:rsid w:val="00FF69B7"/>
    <w:rsid w:val="00FF6ACF"/>
    <w:rsid w:val="00FF6DE4"/>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0B376FAB-AE84-4798-A363-5003BCC0F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8997090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589685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4A09C-8405-497E-93AA-6A7485754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58</Pages>
  <Words>16190</Words>
  <Characters>92286</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108260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Lilit Mkrtchyan</cp:lastModifiedBy>
  <cp:revision>185</cp:revision>
  <cp:lastPrinted>2018-02-16T07:12:00Z</cp:lastPrinted>
  <dcterms:created xsi:type="dcterms:W3CDTF">2022-10-31T10:38:00Z</dcterms:created>
  <dcterms:modified xsi:type="dcterms:W3CDTF">2023-06-15T13:53:00Z</dcterms:modified>
</cp:coreProperties>
</file>